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E918F" w14:textId="77777777" w:rsidR="009E48E9" w:rsidRPr="00E86E22" w:rsidRDefault="009E48E9" w:rsidP="009218A8">
      <w:pPr>
        <w:jc w:val="both"/>
        <w:rPr>
          <w:rFonts w:cs="Arial"/>
        </w:rPr>
      </w:pPr>
    </w:p>
    <w:p w14:paraId="2E5319E1" w14:textId="77777777" w:rsidR="00ED639F" w:rsidRPr="00E86E22" w:rsidRDefault="00ED639F" w:rsidP="009218A8">
      <w:pPr>
        <w:jc w:val="both"/>
        <w:rPr>
          <w:rFonts w:cs="Arial"/>
        </w:rPr>
      </w:pPr>
    </w:p>
    <w:p w14:paraId="45149B30" w14:textId="77777777" w:rsidR="00ED639F" w:rsidRPr="00E86E22" w:rsidRDefault="00ED639F" w:rsidP="009218A8">
      <w:pPr>
        <w:jc w:val="both"/>
        <w:rPr>
          <w:rFonts w:cs="Arial"/>
        </w:rPr>
      </w:pPr>
    </w:p>
    <w:p w14:paraId="42926118" w14:textId="77777777" w:rsidR="00ED639F" w:rsidRPr="00E86E22" w:rsidRDefault="00ED639F" w:rsidP="009218A8">
      <w:pPr>
        <w:jc w:val="both"/>
        <w:rPr>
          <w:rFonts w:cs="Arial"/>
        </w:rPr>
      </w:pPr>
    </w:p>
    <w:p w14:paraId="04A3BBB3" w14:textId="77777777" w:rsidR="00ED639F" w:rsidRPr="00E86E22" w:rsidRDefault="00ED639F" w:rsidP="009218A8">
      <w:pPr>
        <w:jc w:val="both"/>
        <w:rPr>
          <w:rFonts w:cs="Arial"/>
        </w:rPr>
      </w:pPr>
    </w:p>
    <w:p w14:paraId="18647DAC" w14:textId="77777777" w:rsidR="00ED639F" w:rsidRPr="00E86E22" w:rsidRDefault="00ED639F" w:rsidP="009218A8">
      <w:pPr>
        <w:jc w:val="both"/>
        <w:rPr>
          <w:rFonts w:cs="Arial"/>
        </w:rPr>
      </w:pPr>
    </w:p>
    <w:tbl>
      <w:tblPr>
        <w:tblW w:w="100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7"/>
        <w:gridCol w:w="856"/>
        <w:gridCol w:w="1889"/>
        <w:gridCol w:w="1087"/>
        <w:gridCol w:w="803"/>
        <w:gridCol w:w="473"/>
        <w:gridCol w:w="709"/>
        <w:gridCol w:w="708"/>
        <w:gridCol w:w="1418"/>
        <w:gridCol w:w="850"/>
        <w:gridCol w:w="430"/>
      </w:tblGrid>
      <w:tr w:rsidR="009E48E9" w:rsidRPr="00E86E22" w14:paraId="4BAF223E" w14:textId="77777777" w:rsidTr="008F7A7A">
        <w:trPr>
          <w:trHeight w:val="258"/>
        </w:trPr>
        <w:tc>
          <w:tcPr>
            <w:tcW w:w="10060" w:type="dxa"/>
            <w:gridSpan w:val="11"/>
            <w:tcBorders>
              <w:top w:val="single" w:sz="18" w:space="0" w:color="auto"/>
              <w:left w:val="single" w:sz="18" w:space="0" w:color="auto"/>
              <w:bottom w:val="single" w:sz="18" w:space="0" w:color="auto"/>
              <w:right w:val="single" w:sz="18" w:space="0" w:color="auto"/>
            </w:tcBorders>
            <w:vAlign w:val="center"/>
          </w:tcPr>
          <w:p w14:paraId="6235F970" w14:textId="77777777" w:rsidR="009E48E9" w:rsidRPr="00E86E22" w:rsidRDefault="009E48E9" w:rsidP="009218A8">
            <w:pPr>
              <w:jc w:val="both"/>
              <w:rPr>
                <w:rFonts w:cs="Arial"/>
                <w:b/>
                <w:bCs/>
              </w:rPr>
            </w:pPr>
            <w:r w:rsidRPr="00E86E22">
              <w:rPr>
                <w:rFonts w:cs="Arial"/>
                <w:b/>
                <w:bCs/>
              </w:rPr>
              <w:t>REVIZE</w:t>
            </w:r>
          </w:p>
        </w:tc>
      </w:tr>
      <w:tr w:rsidR="009E48E9" w:rsidRPr="00E86E22" w14:paraId="60C45A97" w14:textId="77777777" w:rsidTr="008F7A7A">
        <w:trPr>
          <w:trHeight w:val="258"/>
        </w:trPr>
        <w:tc>
          <w:tcPr>
            <w:tcW w:w="837" w:type="dxa"/>
            <w:tcBorders>
              <w:top w:val="single" w:sz="18" w:space="0" w:color="auto"/>
              <w:left w:val="single" w:sz="18" w:space="0" w:color="auto"/>
              <w:bottom w:val="single" w:sz="12" w:space="0" w:color="auto"/>
              <w:right w:val="single" w:sz="4" w:space="0" w:color="auto"/>
            </w:tcBorders>
            <w:vAlign w:val="center"/>
          </w:tcPr>
          <w:p w14:paraId="18C17539" w14:textId="77777777" w:rsidR="009E48E9" w:rsidRPr="00E86E22" w:rsidRDefault="009E48E9" w:rsidP="009218A8">
            <w:pPr>
              <w:pStyle w:val="Tabulkazhlav"/>
              <w:jc w:val="both"/>
              <w:rPr>
                <w:rFonts w:cs="Arial"/>
              </w:rPr>
            </w:pPr>
            <w:r w:rsidRPr="00E86E22">
              <w:rPr>
                <w:rFonts w:cs="Arial"/>
              </w:rPr>
              <w:t>Číslo</w:t>
            </w:r>
          </w:p>
        </w:tc>
        <w:tc>
          <w:tcPr>
            <w:tcW w:w="856" w:type="dxa"/>
            <w:tcBorders>
              <w:top w:val="single" w:sz="18" w:space="0" w:color="auto"/>
              <w:left w:val="single" w:sz="4" w:space="0" w:color="auto"/>
              <w:bottom w:val="single" w:sz="12" w:space="0" w:color="auto"/>
              <w:right w:val="single" w:sz="4" w:space="0" w:color="auto"/>
            </w:tcBorders>
            <w:vAlign w:val="center"/>
          </w:tcPr>
          <w:p w14:paraId="50BAD73C" w14:textId="77777777" w:rsidR="009E48E9" w:rsidRPr="00E86E22" w:rsidRDefault="009E48E9" w:rsidP="009218A8">
            <w:pPr>
              <w:pStyle w:val="Tabulkazhlav"/>
              <w:jc w:val="both"/>
              <w:rPr>
                <w:rFonts w:cs="Arial"/>
              </w:rPr>
            </w:pPr>
            <w:r w:rsidRPr="00E86E22">
              <w:rPr>
                <w:rFonts w:cs="Arial"/>
              </w:rPr>
              <w:t>Datum</w:t>
            </w:r>
          </w:p>
        </w:tc>
        <w:tc>
          <w:tcPr>
            <w:tcW w:w="5669" w:type="dxa"/>
            <w:gridSpan w:val="6"/>
            <w:tcBorders>
              <w:top w:val="single" w:sz="18" w:space="0" w:color="auto"/>
              <w:left w:val="single" w:sz="4" w:space="0" w:color="auto"/>
              <w:bottom w:val="single" w:sz="12" w:space="0" w:color="auto"/>
              <w:right w:val="single" w:sz="4" w:space="0" w:color="auto"/>
            </w:tcBorders>
            <w:vAlign w:val="center"/>
          </w:tcPr>
          <w:p w14:paraId="2ADFF63C" w14:textId="77777777" w:rsidR="009E48E9" w:rsidRPr="00E86E22" w:rsidRDefault="009E48E9" w:rsidP="009218A8">
            <w:pPr>
              <w:pStyle w:val="Tabulkazhlav"/>
              <w:jc w:val="both"/>
              <w:rPr>
                <w:rFonts w:cs="Arial"/>
              </w:rPr>
            </w:pPr>
            <w:r w:rsidRPr="00E86E22">
              <w:rPr>
                <w:rFonts w:cs="Arial"/>
              </w:rPr>
              <w:t>Popis změny</w:t>
            </w:r>
          </w:p>
        </w:tc>
        <w:tc>
          <w:tcPr>
            <w:tcW w:w="1418" w:type="dxa"/>
            <w:tcBorders>
              <w:top w:val="single" w:sz="18" w:space="0" w:color="auto"/>
              <w:left w:val="single" w:sz="4" w:space="0" w:color="auto"/>
              <w:bottom w:val="single" w:sz="12" w:space="0" w:color="auto"/>
              <w:right w:val="single" w:sz="4" w:space="0" w:color="auto"/>
            </w:tcBorders>
            <w:vAlign w:val="center"/>
          </w:tcPr>
          <w:p w14:paraId="6CF622AD" w14:textId="77777777" w:rsidR="009E48E9" w:rsidRPr="00E86E22" w:rsidRDefault="009E48E9" w:rsidP="009218A8">
            <w:pPr>
              <w:pStyle w:val="Tabulkazhlav"/>
              <w:jc w:val="both"/>
              <w:rPr>
                <w:rFonts w:cs="Arial"/>
              </w:rPr>
            </w:pPr>
            <w:r w:rsidRPr="00E86E22">
              <w:rPr>
                <w:rFonts w:cs="Arial"/>
              </w:rPr>
              <w:t>Jméno</w:t>
            </w:r>
          </w:p>
        </w:tc>
        <w:tc>
          <w:tcPr>
            <w:tcW w:w="1280" w:type="dxa"/>
            <w:gridSpan w:val="2"/>
            <w:tcBorders>
              <w:top w:val="single" w:sz="18" w:space="0" w:color="auto"/>
              <w:left w:val="single" w:sz="4" w:space="0" w:color="auto"/>
              <w:bottom w:val="single" w:sz="12" w:space="0" w:color="auto"/>
              <w:right w:val="single" w:sz="18" w:space="0" w:color="auto"/>
            </w:tcBorders>
            <w:vAlign w:val="center"/>
          </w:tcPr>
          <w:p w14:paraId="399D409B" w14:textId="77777777" w:rsidR="009E48E9" w:rsidRPr="00E86E22" w:rsidRDefault="009E48E9" w:rsidP="009218A8">
            <w:pPr>
              <w:pStyle w:val="Tabulkazhlav"/>
              <w:jc w:val="both"/>
              <w:rPr>
                <w:rFonts w:cs="Arial"/>
              </w:rPr>
            </w:pPr>
            <w:r w:rsidRPr="00E86E22">
              <w:rPr>
                <w:rFonts w:cs="Arial"/>
              </w:rPr>
              <w:t>Podpis</w:t>
            </w:r>
          </w:p>
        </w:tc>
      </w:tr>
      <w:tr w:rsidR="009E48E9" w:rsidRPr="00E86E22" w14:paraId="7C14AD3D" w14:textId="77777777" w:rsidTr="008D6362">
        <w:trPr>
          <w:trHeight w:val="258"/>
        </w:trPr>
        <w:tc>
          <w:tcPr>
            <w:tcW w:w="837" w:type="dxa"/>
            <w:tcBorders>
              <w:top w:val="single" w:sz="12" w:space="0" w:color="auto"/>
              <w:left w:val="single" w:sz="18" w:space="0" w:color="auto"/>
              <w:right w:val="single" w:sz="4" w:space="0" w:color="auto"/>
            </w:tcBorders>
            <w:vAlign w:val="center"/>
          </w:tcPr>
          <w:p w14:paraId="67D43C5A" w14:textId="77777777" w:rsidR="009E48E9" w:rsidRPr="00E86E22" w:rsidRDefault="009E48E9" w:rsidP="009218A8">
            <w:pPr>
              <w:pStyle w:val="Tabulkazkladn"/>
              <w:jc w:val="both"/>
              <w:rPr>
                <w:rFonts w:cs="Arial"/>
              </w:rPr>
            </w:pPr>
          </w:p>
        </w:tc>
        <w:tc>
          <w:tcPr>
            <w:tcW w:w="856" w:type="dxa"/>
            <w:tcBorders>
              <w:top w:val="single" w:sz="12" w:space="0" w:color="auto"/>
              <w:left w:val="single" w:sz="4" w:space="0" w:color="auto"/>
              <w:right w:val="single" w:sz="4" w:space="0" w:color="auto"/>
            </w:tcBorders>
            <w:vAlign w:val="center"/>
          </w:tcPr>
          <w:p w14:paraId="541C3F4E" w14:textId="77777777" w:rsidR="009E48E9" w:rsidRPr="00E86E22" w:rsidRDefault="009E48E9" w:rsidP="009218A8">
            <w:pPr>
              <w:pStyle w:val="Tabulkazkladn"/>
              <w:jc w:val="both"/>
              <w:rPr>
                <w:rFonts w:cs="Arial"/>
              </w:rPr>
            </w:pPr>
          </w:p>
        </w:tc>
        <w:tc>
          <w:tcPr>
            <w:tcW w:w="5669" w:type="dxa"/>
            <w:gridSpan w:val="6"/>
            <w:tcBorders>
              <w:top w:val="single" w:sz="12" w:space="0" w:color="auto"/>
              <w:left w:val="single" w:sz="4" w:space="0" w:color="auto"/>
              <w:right w:val="single" w:sz="4" w:space="0" w:color="auto"/>
            </w:tcBorders>
            <w:vAlign w:val="center"/>
          </w:tcPr>
          <w:p w14:paraId="5AB581C7" w14:textId="77777777" w:rsidR="009E48E9" w:rsidRPr="00E86E22" w:rsidRDefault="009E48E9" w:rsidP="009218A8">
            <w:pPr>
              <w:pStyle w:val="Tabulkazkladn"/>
              <w:jc w:val="both"/>
              <w:rPr>
                <w:rFonts w:cs="Arial"/>
              </w:rPr>
            </w:pPr>
          </w:p>
        </w:tc>
        <w:tc>
          <w:tcPr>
            <w:tcW w:w="1418" w:type="dxa"/>
            <w:tcBorders>
              <w:top w:val="single" w:sz="12" w:space="0" w:color="auto"/>
              <w:left w:val="single" w:sz="4" w:space="0" w:color="auto"/>
              <w:right w:val="single" w:sz="4" w:space="0" w:color="auto"/>
            </w:tcBorders>
            <w:vAlign w:val="center"/>
          </w:tcPr>
          <w:p w14:paraId="0040A576" w14:textId="77777777" w:rsidR="009E48E9" w:rsidRPr="00E86E22" w:rsidRDefault="009E48E9" w:rsidP="009218A8">
            <w:pPr>
              <w:pStyle w:val="Tabulkazkladn"/>
              <w:jc w:val="both"/>
              <w:rPr>
                <w:rFonts w:cs="Arial"/>
              </w:rPr>
            </w:pPr>
          </w:p>
        </w:tc>
        <w:tc>
          <w:tcPr>
            <w:tcW w:w="1280" w:type="dxa"/>
            <w:gridSpan w:val="2"/>
            <w:tcBorders>
              <w:top w:val="single" w:sz="12" w:space="0" w:color="auto"/>
              <w:left w:val="single" w:sz="4" w:space="0" w:color="auto"/>
              <w:right w:val="single" w:sz="18" w:space="0" w:color="auto"/>
            </w:tcBorders>
            <w:vAlign w:val="center"/>
          </w:tcPr>
          <w:p w14:paraId="4B183E23" w14:textId="77777777" w:rsidR="009E48E9" w:rsidRPr="00E86E22" w:rsidRDefault="009E48E9" w:rsidP="009218A8">
            <w:pPr>
              <w:pStyle w:val="Tabulkazkladn"/>
              <w:jc w:val="both"/>
              <w:rPr>
                <w:rFonts w:cs="Arial"/>
              </w:rPr>
            </w:pPr>
          </w:p>
        </w:tc>
      </w:tr>
      <w:tr w:rsidR="009E48E9" w:rsidRPr="00E86E22" w14:paraId="04D692D1" w14:textId="77777777" w:rsidTr="008D6362">
        <w:trPr>
          <w:trHeight w:val="258"/>
        </w:trPr>
        <w:tc>
          <w:tcPr>
            <w:tcW w:w="837" w:type="dxa"/>
            <w:tcBorders>
              <w:left w:val="single" w:sz="18" w:space="0" w:color="auto"/>
            </w:tcBorders>
            <w:vAlign w:val="center"/>
          </w:tcPr>
          <w:p w14:paraId="4046F44C" w14:textId="77777777" w:rsidR="009E48E9" w:rsidRPr="00E86E22" w:rsidRDefault="009E48E9" w:rsidP="009218A8">
            <w:pPr>
              <w:pStyle w:val="Tabulkazkladn"/>
              <w:jc w:val="both"/>
              <w:rPr>
                <w:rFonts w:cs="Arial"/>
              </w:rPr>
            </w:pPr>
          </w:p>
        </w:tc>
        <w:tc>
          <w:tcPr>
            <w:tcW w:w="856" w:type="dxa"/>
            <w:vAlign w:val="center"/>
          </w:tcPr>
          <w:p w14:paraId="7D16DA40" w14:textId="77777777" w:rsidR="009E48E9" w:rsidRPr="00E86E22" w:rsidRDefault="009E48E9" w:rsidP="009218A8">
            <w:pPr>
              <w:pStyle w:val="Tabulkazkladn"/>
              <w:jc w:val="both"/>
              <w:rPr>
                <w:rFonts w:cs="Arial"/>
              </w:rPr>
            </w:pPr>
          </w:p>
        </w:tc>
        <w:tc>
          <w:tcPr>
            <w:tcW w:w="5669" w:type="dxa"/>
            <w:gridSpan w:val="6"/>
            <w:vAlign w:val="center"/>
          </w:tcPr>
          <w:p w14:paraId="70BFD6DD" w14:textId="77777777" w:rsidR="009E48E9" w:rsidRPr="00E86E22" w:rsidRDefault="009E48E9" w:rsidP="009218A8">
            <w:pPr>
              <w:pStyle w:val="Tabulkazkladn"/>
              <w:jc w:val="both"/>
              <w:rPr>
                <w:rFonts w:cs="Arial"/>
              </w:rPr>
            </w:pPr>
          </w:p>
        </w:tc>
        <w:tc>
          <w:tcPr>
            <w:tcW w:w="1418" w:type="dxa"/>
            <w:vAlign w:val="center"/>
          </w:tcPr>
          <w:p w14:paraId="0AA2C1D1" w14:textId="77777777" w:rsidR="009E48E9" w:rsidRPr="00E86E22" w:rsidRDefault="009E48E9" w:rsidP="009218A8">
            <w:pPr>
              <w:pStyle w:val="Tabulkazkladn"/>
              <w:jc w:val="both"/>
              <w:rPr>
                <w:rFonts w:cs="Arial"/>
              </w:rPr>
            </w:pPr>
          </w:p>
        </w:tc>
        <w:tc>
          <w:tcPr>
            <w:tcW w:w="1280" w:type="dxa"/>
            <w:gridSpan w:val="2"/>
            <w:tcBorders>
              <w:right w:val="single" w:sz="18" w:space="0" w:color="auto"/>
            </w:tcBorders>
            <w:vAlign w:val="center"/>
          </w:tcPr>
          <w:p w14:paraId="20F22733" w14:textId="77777777" w:rsidR="009E48E9" w:rsidRPr="00E86E22" w:rsidRDefault="009E48E9" w:rsidP="009218A8">
            <w:pPr>
              <w:pStyle w:val="Tabulkazkladn"/>
              <w:jc w:val="both"/>
              <w:rPr>
                <w:rFonts w:cs="Arial"/>
              </w:rPr>
            </w:pPr>
          </w:p>
        </w:tc>
      </w:tr>
      <w:tr w:rsidR="009E48E9" w:rsidRPr="00E86E22" w14:paraId="3CD603EF" w14:textId="77777777" w:rsidTr="008D6362">
        <w:trPr>
          <w:trHeight w:val="258"/>
        </w:trPr>
        <w:tc>
          <w:tcPr>
            <w:tcW w:w="837" w:type="dxa"/>
            <w:tcBorders>
              <w:left w:val="single" w:sz="18" w:space="0" w:color="auto"/>
              <w:bottom w:val="single" w:sz="18" w:space="0" w:color="auto"/>
            </w:tcBorders>
            <w:vAlign w:val="center"/>
          </w:tcPr>
          <w:p w14:paraId="36CB13C0" w14:textId="77777777" w:rsidR="009E48E9" w:rsidRPr="00E86E22" w:rsidRDefault="009E48E9" w:rsidP="009218A8">
            <w:pPr>
              <w:pStyle w:val="Tabulkazkladn"/>
              <w:jc w:val="both"/>
              <w:rPr>
                <w:rFonts w:cs="Arial"/>
              </w:rPr>
            </w:pPr>
          </w:p>
        </w:tc>
        <w:tc>
          <w:tcPr>
            <w:tcW w:w="856" w:type="dxa"/>
            <w:tcBorders>
              <w:bottom w:val="single" w:sz="18" w:space="0" w:color="auto"/>
            </w:tcBorders>
            <w:vAlign w:val="center"/>
          </w:tcPr>
          <w:p w14:paraId="27C16C97" w14:textId="77777777" w:rsidR="009E48E9" w:rsidRPr="00E86E22" w:rsidRDefault="009E48E9" w:rsidP="009218A8">
            <w:pPr>
              <w:pStyle w:val="Tabulkazkladn"/>
              <w:jc w:val="both"/>
              <w:rPr>
                <w:rFonts w:cs="Arial"/>
              </w:rPr>
            </w:pPr>
          </w:p>
        </w:tc>
        <w:tc>
          <w:tcPr>
            <w:tcW w:w="5669" w:type="dxa"/>
            <w:gridSpan w:val="6"/>
            <w:tcBorders>
              <w:bottom w:val="single" w:sz="18" w:space="0" w:color="auto"/>
            </w:tcBorders>
            <w:vAlign w:val="center"/>
          </w:tcPr>
          <w:p w14:paraId="426FAD67" w14:textId="77777777" w:rsidR="009E48E9" w:rsidRPr="00E86E22" w:rsidRDefault="009E48E9" w:rsidP="009218A8">
            <w:pPr>
              <w:pStyle w:val="Tabulkazkladn"/>
              <w:jc w:val="both"/>
              <w:rPr>
                <w:rFonts w:cs="Arial"/>
              </w:rPr>
            </w:pPr>
          </w:p>
        </w:tc>
        <w:tc>
          <w:tcPr>
            <w:tcW w:w="1418" w:type="dxa"/>
            <w:tcBorders>
              <w:bottom w:val="single" w:sz="18" w:space="0" w:color="auto"/>
            </w:tcBorders>
            <w:vAlign w:val="center"/>
          </w:tcPr>
          <w:p w14:paraId="515C2C5F" w14:textId="77777777" w:rsidR="009E48E9" w:rsidRPr="00E86E22" w:rsidRDefault="009E48E9" w:rsidP="009218A8">
            <w:pPr>
              <w:pStyle w:val="Tabulkazkladn"/>
              <w:jc w:val="both"/>
              <w:rPr>
                <w:rFonts w:cs="Arial"/>
              </w:rPr>
            </w:pPr>
          </w:p>
        </w:tc>
        <w:tc>
          <w:tcPr>
            <w:tcW w:w="1280" w:type="dxa"/>
            <w:gridSpan w:val="2"/>
            <w:tcBorders>
              <w:bottom w:val="single" w:sz="18" w:space="0" w:color="auto"/>
              <w:right w:val="single" w:sz="18" w:space="0" w:color="auto"/>
            </w:tcBorders>
            <w:vAlign w:val="center"/>
          </w:tcPr>
          <w:p w14:paraId="581F1E30" w14:textId="77777777" w:rsidR="009E48E9" w:rsidRPr="00E86E22" w:rsidRDefault="009E48E9" w:rsidP="009218A8">
            <w:pPr>
              <w:pStyle w:val="Tabulkazkladn"/>
              <w:jc w:val="both"/>
              <w:rPr>
                <w:rFonts w:cs="Arial"/>
              </w:rPr>
            </w:pPr>
          </w:p>
        </w:tc>
      </w:tr>
      <w:tr w:rsidR="009E48E9" w:rsidRPr="00E86E22" w14:paraId="36666765" w14:textId="77777777" w:rsidTr="008F7A7A">
        <w:trPr>
          <w:cantSplit/>
          <w:trHeight w:val="140"/>
        </w:trPr>
        <w:tc>
          <w:tcPr>
            <w:tcW w:w="10060" w:type="dxa"/>
            <w:gridSpan w:val="11"/>
            <w:tcBorders>
              <w:top w:val="single" w:sz="18" w:space="0" w:color="auto"/>
              <w:left w:val="nil"/>
              <w:bottom w:val="single" w:sz="18" w:space="0" w:color="auto"/>
              <w:right w:val="nil"/>
            </w:tcBorders>
            <w:vAlign w:val="center"/>
          </w:tcPr>
          <w:p w14:paraId="7961C242" w14:textId="77777777" w:rsidR="009E48E9" w:rsidRPr="00E86E22" w:rsidRDefault="009E48E9" w:rsidP="009218A8">
            <w:pPr>
              <w:jc w:val="both"/>
              <w:rPr>
                <w:rFonts w:cs="Arial"/>
              </w:rPr>
            </w:pPr>
          </w:p>
        </w:tc>
      </w:tr>
      <w:tr w:rsidR="009E48E9" w:rsidRPr="00E86E22" w14:paraId="19E25F39" w14:textId="77777777" w:rsidTr="008F7A7A">
        <w:trPr>
          <w:cantSplit/>
          <w:trHeight w:val="255"/>
        </w:trPr>
        <w:tc>
          <w:tcPr>
            <w:tcW w:w="7362" w:type="dxa"/>
            <w:gridSpan w:val="8"/>
            <w:tcBorders>
              <w:top w:val="single" w:sz="18" w:space="0" w:color="auto"/>
              <w:left w:val="single" w:sz="18" w:space="0" w:color="auto"/>
              <w:bottom w:val="single" w:sz="12" w:space="0" w:color="auto"/>
              <w:right w:val="single" w:sz="18" w:space="0" w:color="auto"/>
            </w:tcBorders>
            <w:vAlign w:val="center"/>
          </w:tcPr>
          <w:p w14:paraId="11996CA1" w14:textId="77777777" w:rsidR="009E48E9" w:rsidRPr="00E86E22" w:rsidRDefault="009E48E9" w:rsidP="009218A8">
            <w:pPr>
              <w:pStyle w:val="Tabulkazhlav"/>
              <w:jc w:val="both"/>
              <w:rPr>
                <w:rFonts w:cs="Arial"/>
                <w:caps/>
              </w:rPr>
            </w:pPr>
            <w:r w:rsidRPr="00E86E22">
              <w:rPr>
                <w:rFonts w:cs="Arial"/>
              </w:rPr>
              <w:t>Generální projektant</w:t>
            </w:r>
            <w:r w:rsidRPr="00E86E22">
              <w:rPr>
                <w:rFonts w:cs="Arial"/>
                <w:caps/>
              </w:rPr>
              <w:t>:</w:t>
            </w:r>
          </w:p>
        </w:tc>
        <w:tc>
          <w:tcPr>
            <w:tcW w:w="2698" w:type="dxa"/>
            <w:gridSpan w:val="3"/>
            <w:tcBorders>
              <w:top w:val="single" w:sz="18" w:space="0" w:color="auto"/>
              <w:left w:val="single" w:sz="18" w:space="0" w:color="auto"/>
              <w:bottom w:val="single" w:sz="12" w:space="0" w:color="auto"/>
              <w:right w:val="single" w:sz="18" w:space="0" w:color="auto"/>
            </w:tcBorders>
            <w:vAlign w:val="center"/>
          </w:tcPr>
          <w:p w14:paraId="45E91549" w14:textId="77777777" w:rsidR="009E48E9" w:rsidRPr="00E86E22" w:rsidRDefault="009E48E9" w:rsidP="009218A8">
            <w:pPr>
              <w:pStyle w:val="Tabulkazhlav"/>
              <w:jc w:val="both"/>
              <w:rPr>
                <w:rFonts w:cs="Arial"/>
                <w:caps/>
              </w:rPr>
            </w:pPr>
            <w:r w:rsidRPr="00E86E22">
              <w:rPr>
                <w:rFonts w:cs="Arial"/>
              </w:rPr>
              <w:t>Autorizační razítka</w:t>
            </w:r>
            <w:r w:rsidRPr="00E86E22">
              <w:rPr>
                <w:rFonts w:cs="Arial"/>
                <w:caps/>
              </w:rPr>
              <w:t>:</w:t>
            </w:r>
          </w:p>
        </w:tc>
      </w:tr>
      <w:tr w:rsidR="009E48E9" w:rsidRPr="00E86E22" w14:paraId="5CC67CFA" w14:textId="77777777" w:rsidTr="008F7A7A">
        <w:trPr>
          <w:cantSplit/>
          <w:trHeight w:val="1493"/>
        </w:trPr>
        <w:tc>
          <w:tcPr>
            <w:tcW w:w="7362" w:type="dxa"/>
            <w:gridSpan w:val="8"/>
            <w:tcBorders>
              <w:top w:val="single" w:sz="12" w:space="0" w:color="auto"/>
              <w:left w:val="single" w:sz="18" w:space="0" w:color="auto"/>
              <w:bottom w:val="single" w:sz="18" w:space="0" w:color="auto"/>
              <w:right w:val="single" w:sz="18" w:space="0" w:color="auto"/>
            </w:tcBorders>
            <w:vAlign w:val="center"/>
          </w:tcPr>
          <w:p w14:paraId="1C6BCF0C" w14:textId="77777777" w:rsidR="009E48E9" w:rsidRPr="00E86E22" w:rsidRDefault="00C860CF" w:rsidP="009218A8">
            <w:pPr>
              <w:overflowPunct/>
              <w:autoSpaceDE/>
              <w:autoSpaceDN/>
              <w:adjustRightInd/>
              <w:spacing w:before="60" w:after="0"/>
              <w:jc w:val="both"/>
              <w:textAlignment w:val="auto"/>
              <w:rPr>
                <w:rFonts w:cs="Arial"/>
                <w:noProof/>
              </w:rPr>
            </w:pPr>
            <w:r w:rsidRPr="00E86E22">
              <w:rPr>
                <w:rFonts w:cs="Arial"/>
                <w:noProof/>
              </w:rPr>
              <w:drawing>
                <wp:anchor distT="0" distB="0" distL="114300" distR="114300" simplePos="0" relativeHeight="251657728" behindDoc="0" locked="0" layoutInCell="1" allowOverlap="1" wp14:anchorId="5FEBDD3F" wp14:editId="7693B1FE">
                  <wp:simplePos x="0" y="0"/>
                  <wp:positionH relativeFrom="column">
                    <wp:posOffset>683895</wp:posOffset>
                  </wp:positionH>
                  <wp:positionV relativeFrom="line">
                    <wp:posOffset>133350</wp:posOffset>
                  </wp:positionV>
                  <wp:extent cx="690245" cy="690245"/>
                  <wp:effectExtent l="19050" t="0" r="0" b="0"/>
                  <wp:wrapNone/>
                  <wp:docPr id="11" name="obrázek 11" descr="logoAD_lin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AD_linky"/>
                          <pic:cNvPicPr>
                            <a:picLocks noChangeAspect="1" noChangeArrowheads="1"/>
                          </pic:cNvPicPr>
                        </pic:nvPicPr>
                        <pic:blipFill>
                          <a:blip r:embed="rId7" cstate="print"/>
                          <a:srcRect/>
                          <a:stretch>
                            <a:fillRect/>
                          </a:stretch>
                        </pic:blipFill>
                        <pic:spPr bwMode="auto">
                          <a:xfrm>
                            <a:off x="0" y="0"/>
                            <a:ext cx="690245" cy="690245"/>
                          </a:xfrm>
                          <a:prstGeom prst="rect">
                            <a:avLst/>
                          </a:prstGeom>
                          <a:noFill/>
                          <a:ln w="9525">
                            <a:noFill/>
                            <a:miter lim="800000"/>
                            <a:headEnd/>
                            <a:tailEnd/>
                          </a:ln>
                        </pic:spPr>
                      </pic:pic>
                    </a:graphicData>
                  </a:graphic>
                </wp:anchor>
              </w:drawing>
            </w:r>
          </w:p>
          <w:p w14:paraId="6EF2C1D1" w14:textId="77777777" w:rsidR="009E48E9" w:rsidRPr="00E86E22" w:rsidRDefault="009E48E9" w:rsidP="009218A8">
            <w:pPr>
              <w:overflowPunct/>
              <w:autoSpaceDE/>
              <w:autoSpaceDN/>
              <w:adjustRightInd/>
              <w:spacing w:after="0"/>
              <w:ind w:left="2410"/>
              <w:jc w:val="both"/>
              <w:textAlignment w:val="auto"/>
              <w:rPr>
                <w:rFonts w:cs="Arial"/>
                <w:b/>
                <w:szCs w:val="16"/>
              </w:rPr>
            </w:pPr>
            <w:r w:rsidRPr="00E86E22">
              <w:rPr>
                <w:rFonts w:cs="Arial"/>
                <w:b/>
                <w:szCs w:val="16"/>
              </w:rPr>
              <w:t>Arch.Design, s.r.o.</w:t>
            </w:r>
          </w:p>
          <w:p w14:paraId="7202738C" w14:textId="77777777" w:rsidR="009E48E9" w:rsidRPr="00E86E22" w:rsidRDefault="00534B8D" w:rsidP="009218A8">
            <w:pPr>
              <w:overflowPunct/>
              <w:autoSpaceDE/>
              <w:autoSpaceDN/>
              <w:adjustRightInd/>
              <w:spacing w:after="0"/>
              <w:ind w:left="2410"/>
              <w:jc w:val="both"/>
              <w:textAlignment w:val="auto"/>
              <w:rPr>
                <w:rFonts w:cs="Arial"/>
                <w:spacing w:val="10"/>
                <w:sz w:val="16"/>
                <w:szCs w:val="16"/>
              </w:rPr>
            </w:pPr>
            <w:r w:rsidRPr="00E86E22">
              <w:rPr>
                <w:rFonts w:cs="Arial"/>
                <w:spacing w:val="10"/>
                <w:sz w:val="16"/>
                <w:szCs w:val="16"/>
              </w:rPr>
              <w:t>Sochorova 3178/23</w:t>
            </w:r>
            <w:r w:rsidR="009E48E9" w:rsidRPr="00E86E22">
              <w:rPr>
                <w:rFonts w:cs="Arial"/>
                <w:spacing w:val="10"/>
                <w:sz w:val="16"/>
                <w:szCs w:val="16"/>
              </w:rPr>
              <w:t>, 616 00  Brno</w:t>
            </w:r>
          </w:p>
          <w:p w14:paraId="6317AF2E" w14:textId="77777777" w:rsidR="009E48E9" w:rsidRPr="00E86E22" w:rsidRDefault="009E48E9" w:rsidP="009218A8">
            <w:pPr>
              <w:overflowPunct/>
              <w:autoSpaceDE/>
              <w:autoSpaceDN/>
              <w:adjustRightInd/>
              <w:spacing w:after="0"/>
              <w:ind w:left="2410"/>
              <w:jc w:val="both"/>
              <w:textAlignment w:val="auto"/>
              <w:rPr>
                <w:rFonts w:cs="Arial"/>
                <w:spacing w:val="10"/>
                <w:sz w:val="16"/>
                <w:szCs w:val="16"/>
              </w:rPr>
            </w:pPr>
            <w:r w:rsidRPr="00E86E22">
              <w:rPr>
                <w:rFonts w:cs="Arial"/>
                <w:spacing w:val="10"/>
                <w:sz w:val="16"/>
                <w:szCs w:val="16"/>
              </w:rPr>
              <w:t>tel.: 541 233 111</w:t>
            </w:r>
          </w:p>
          <w:p w14:paraId="1EA85227" w14:textId="77777777" w:rsidR="009E48E9" w:rsidRPr="00E86E22" w:rsidRDefault="009E48E9" w:rsidP="009218A8">
            <w:pPr>
              <w:overflowPunct/>
              <w:autoSpaceDE/>
              <w:autoSpaceDN/>
              <w:adjustRightInd/>
              <w:spacing w:after="0"/>
              <w:ind w:left="2410"/>
              <w:jc w:val="both"/>
              <w:textAlignment w:val="auto"/>
              <w:rPr>
                <w:rFonts w:cs="Arial"/>
                <w:spacing w:val="10"/>
                <w:sz w:val="16"/>
                <w:szCs w:val="16"/>
              </w:rPr>
            </w:pPr>
            <w:r w:rsidRPr="00E86E22">
              <w:rPr>
                <w:rFonts w:cs="Arial"/>
                <w:spacing w:val="10"/>
                <w:sz w:val="16"/>
                <w:szCs w:val="16"/>
              </w:rPr>
              <w:t>fax: 541 420 912</w:t>
            </w:r>
          </w:p>
          <w:p w14:paraId="3A645EDC" w14:textId="77777777" w:rsidR="009E48E9" w:rsidRPr="00E86E22" w:rsidRDefault="009E48E9" w:rsidP="009218A8">
            <w:pPr>
              <w:overflowPunct/>
              <w:autoSpaceDE/>
              <w:autoSpaceDN/>
              <w:adjustRightInd/>
              <w:spacing w:after="0"/>
              <w:ind w:left="2410"/>
              <w:jc w:val="both"/>
              <w:textAlignment w:val="auto"/>
              <w:rPr>
                <w:rFonts w:cs="Arial"/>
                <w:b/>
                <w:caps/>
              </w:rPr>
            </w:pPr>
            <w:r w:rsidRPr="00E86E22">
              <w:rPr>
                <w:rFonts w:cs="Arial"/>
                <w:spacing w:val="10"/>
                <w:sz w:val="16"/>
                <w:szCs w:val="16"/>
              </w:rPr>
              <w:t>e-mail: archdesign@archdesign.cz</w:t>
            </w:r>
            <w:r w:rsidRPr="00E86E22">
              <w:rPr>
                <w:rFonts w:cs="Arial"/>
                <w:b/>
                <w:sz w:val="13"/>
              </w:rPr>
              <w:t xml:space="preserve"> </w:t>
            </w:r>
          </w:p>
        </w:tc>
        <w:tc>
          <w:tcPr>
            <w:tcW w:w="2698" w:type="dxa"/>
            <w:gridSpan w:val="3"/>
            <w:vMerge w:val="restart"/>
            <w:tcBorders>
              <w:top w:val="single" w:sz="12" w:space="0" w:color="auto"/>
              <w:left w:val="nil"/>
              <w:bottom w:val="single" w:sz="18" w:space="0" w:color="auto"/>
              <w:right w:val="single" w:sz="18" w:space="0" w:color="auto"/>
            </w:tcBorders>
          </w:tcPr>
          <w:p w14:paraId="3797FCB5" w14:textId="77777777" w:rsidR="009E48E9" w:rsidRPr="00E86E22" w:rsidRDefault="009E48E9" w:rsidP="009218A8">
            <w:pPr>
              <w:spacing w:before="60"/>
              <w:jc w:val="both"/>
              <w:rPr>
                <w:rFonts w:cs="Arial"/>
                <w:b/>
                <w:caps/>
              </w:rPr>
            </w:pPr>
          </w:p>
        </w:tc>
      </w:tr>
      <w:tr w:rsidR="009E48E9" w:rsidRPr="00E86E22" w14:paraId="6AA1347B" w14:textId="77777777" w:rsidTr="008F7A7A">
        <w:trPr>
          <w:cantSplit/>
          <w:trHeight w:val="258"/>
        </w:trPr>
        <w:tc>
          <w:tcPr>
            <w:tcW w:w="1693" w:type="dxa"/>
            <w:gridSpan w:val="2"/>
            <w:tcBorders>
              <w:top w:val="single" w:sz="6" w:space="0" w:color="auto"/>
              <w:left w:val="single" w:sz="18" w:space="0" w:color="auto"/>
              <w:bottom w:val="single" w:sz="6" w:space="0" w:color="auto"/>
              <w:right w:val="single" w:sz="6" w:space="0" w:color="auto"/>
            </w:tcBorders>
            <w:vAlign w:val="center"/>
          </w:tcPr>
          <w:p w14:paraId="45B558C3" w14:textId="77777777" w:rsidR="009E48E9" w:rsidRPr="00E86E22" w:rsidRDefault="009E48E9" w:rsidP="009218A8">
            <w:pPr>
              <w:pStyle w:val="Tabulkazhlav"/>
              <w:jc w:val="both"/>
              <w:rPr>
                <w:rFonts w:cs="Arial"/>
                <w:caps/>
              </w:rPr>
            </w:pPr>
            <w:r w:rsidRPr="00E86E22">
              <w:rPr>
                <w:rFonts w:cs="Arial"/>
              </w:rPr>
              <w:t>Vedoucí projektu:</w:t>
            </w:r>
          </w:p>
        </w:tc>
        <w:tc>
          <w:tcPr>
            <w:tcW w:w="2976" w:type="dxa"/>
            <w:gridSpan w:val="2"/>
            <w:tcBorders>
              <w:top w:val="single" w:sz="6" w:space="0" w:color="auto"/>
              <w:left w:val="single" w:sz="6" w:space="0" w:color="auto"/>
              <w:bottom w:val="single" w:sz="6" w:space="0" w:color="auto"/>
              <w:right w:val="single" w:sz="6" w:space="0" w:color="auto"/>
            </w:tcBorders>
            <w:vAlign w:val="center"/>
          </w:tcPr>
          <w:p w14:paraId="591B17CA" w14:textId="77777777" w:rsidR="009E48E9" w:rsidRPr="00E86E22" w:rsidRDefault="009E48E9" w:rsidP="009218A8">
            <w:pPr>
              <w:pStyle w:val="Tabulkazkladn"/>
              <w:jc w:val="both"/>
              <w:rPr>
                <w:rFonts w:cs="Arial"/>
              </w:rPr>
            </w:pPr>
            <w:r w:rsidRPr="00E86E22">
              <w:rPr>
                <w:rFonts w:cs="Arial"/>
              </w:rPr>
              <w:t xml:space="preserve">Ing. </w:t>
            </w:r>
            <w:r w:rsidR="003671DD" w:rsidRPr="00E86E22">
              <w:rPr>
                <w:rFonts w:cs="Arial"/>
              </w:rPr>
              <w:t>Zbyněk Šplíchal</w:t>
            </w:r>
          </w:p>
        </w:tc>
        <w:tc>
          <w:tcPr>
            <w:tcW w:w="2693" w:type="dxa"/>
            <w:gridSpan w:val="4"/>
            <w:tcBorders>
              <w:top w:val="single" w:sz="6" w:space="0" w:color="auto"/>
              <w:left w:val="single" w:sz="6" w:space="0" w:color="auto"/>
              <w:bottom w:val="single" w:sz="6" w:space="0" w:color="auto"/>
              <w:right w:val="single" w:sz="18" w:space="0" w:color="auto"/>
            </w:tcBorders>
            <w:vAlign w:val="center"/>
          </w:tcPr>
          <w:p w14:paraId="7F6C903F" w14:textId="77777777" w:rsidR="009E48E9" w:rsidRPr="00E86E22" w:rsidRDefault="009E48E9" w:rsidP="009218A8">
            <w:pPr>
              <w:pStyle w:val="Tabulkazkladn"/>
              <w:jc w:val="both"/>
              <w:rPr>
                <w:rFonts w:cs="Arial"/>
              </w:rPr>
            </w:pPr>
          </w:p>
        </w:tc>
        <w:tc>
          <w:tcPr>
            <w:tcW w:w="2698" w:type="dxa"/>
            <w:gridSpan w:val="3"/>
            <w:vMerge/>
            <w:tcBorders>
              <w:left w:val="nil"/>
              <w:bottom w:val="single" w:sz="18" w:space="0" w:color="auto"/>
              <w:right w:val="single" w:sz="18" w:space="0" w:color="auto"/>
            </w:tcBorders>
            <w:vAlign w:val="center"/>
          </w:tcPr>
          <w:p w14:paraId="02E6C85C" w14:textId="77777777" w:rsidR="009E48E9" w:rsidRPr="00E86E22" w:rsidRDefault="009E48E9" w:rsidP="009218A8">
            <w:pPr>
              <w:jc w:val="both"/>
              <w:rPr>
                <w:rFonts w:cs="Arial"/>
              </w:rPr>
            </w:pPr>
          </w:p>
        </w:tc>
      </w:tr>
      <w:tr w:rsidR="009E48E9" w:rsidRPr="00E86E22" w14:paraId="2D9290BA" w14:textId="77777777" w:rsidTr="008F7A7A">
        <w:trPr>
          <w:cantSplit/>
          <w:trHeight w:val="258"/>
        </w:trPr>
        <w:tc>
          <w:tcPr>
            <w:tcW w:w="1693" w:type="dxa"/>
            <w:gridSpan w:val="2"/>
            <w:tcBorders>
              <w:top w:val="single" w:sz="6" w:space="0" w:color="auto"/>
              <w:left w:val="single" w:sz="18" w:space="0" w:color="auto"/>
              <w:bottom w:val="single" w:sz="6" w:space="0" w:color="auto"/>
              <w:right w:val="single" w:sz="6" w:space="0" w:color="auto"/>
            </w:tcBorders>
            <w:vAlign w:val="center"/>
          </w:tcPr>
          <w:p w14:paraId="45674254" w14:textId="77777777" w:rsidR="009E48E9" w:rsidRPr="00E86E22" w:rsidRDefault="009E48E9" w:rsidP="009218A8">
            <w:pPr>
              <w:pStyle w:val="Tabulkazhlav"/>
              <w:jc w:val="both"/>
              <w:rPr>
                <w:rFonts w:cs="Arial"/>
                <w:caps/>
              </w:rPr>
            </w:pPr>
            <w:r w:rsidRPr="00E86E22">
              <w:rPr>
                <w:rFonts w:cs="Arial"/>
              </w:rPr>
              <w:t>Zodpovědný projekt.:</w:t>
            </w:r>
          </w:p>
        </w:tc>
        <w:tc>
          <w:tcPr>
            <w:tcW w:w="2976" w:type="dxa"/>
            <w:gridSpan w:val="2"/>
            <w:tcBorders>
              <w:top w:val="single" w:sz="6" w:space="0" w:color="auto"/>
              <w:left w:val="single" w:sz="6" w:space="0" w:color="auto"/>
              <w:bottom w:val="single" w:sz="6" w:space="0" w:color="auto"/>
              <w:right w:val="single" w:sz="6" w:space="0" w:color="auto"/>
            </w:tcBorders>
            <w:vAlign w:val="center"/>
          </w:tcPr>
          <w:p w14:paraId="256873B9" w14:textId="77777777" w:rsidR="009E48E9" w:rsidRPr="00E86E22" w:rsidRDefault="009E48E9" w:rsidP="009218A8">
            <w:pPr>
              <w:pStyle w:val="Tabulkazkladn"/>
              <w:jc w:val="both"/>
              <w:rPr>
                <w:rFonts w:cs="Arial"/>
              </w:rPr>
            </w:pPr>
            <w:r w:rsidRPr="00E86E22">
              <w:rPr>
                <w:rFonts w:cs="Arial"/>
              </w:rPr>
              <w:t>Ing.</w:t>
            </w:r>
            <w:r w:rsidR="003671DD" w:rsidRPr="00E86E22">
              <w:rPr>
                <w:rFonts w:cs="Arial"/>
              </w:rPr>
              <w:t xml:space="preserve"> Zbyněk Šplíchal</w:t>
            </w:r>
          </w:p>
        </w:tc>
        <w:tc>
          <w:tcPr>
            <w:tcW w:w="2693" w:type="dxa"/>
            <w:gridSpan w:val="4"/>
            <w:tcBorders>
              <w:top w:val="single" w:sz="6" w:space="0" w:color="auto"/>
              <w:left w:val="single" w:sz="6" w:space="0" w:color="auto"/>
              <w:bottom w:val="single" w:sz="6" w:space="0" w:color="auto"/>
              <w:right w:val="single" w:sz="18" w:space="0" w:color="auto"/>
            </w:tcBorders>
            <w:vAlign w:val="center"/>
          </w:tcPr>
          <w:p w14:paraId="332C4691" w14:textId="77777777" w:rsidR="009E48E9" w:rsidRPr="00E86E22" w:rsidRDefault="009E48E9" w:rsidP="009218A8">
            <w:pPr>
              <w:pStyle w:val="Tabulkazkladn"/>
              <w:jc w:val="both"/>
              <w:rPr>
                <w:rFonts w:cs="Arial"/>
              </w:rPr>
            </w:pPr>
          </w:p>
        </w:tc>
        <w:tc>
          <w:tcPr>
            <w:tcW w:w="2698" w:type="dxa"/>
            <w:gridSpan w:val="3"/>
            <w:vMerge/>
            <w:tcBorders>
              <w:left w:val="nil"/>
              <w:bottom w:val="single" w:sz="18" w:space="0" w:color="auto"/>
              <w:right w:val="single" w:sz="18" w:space="0" w:color="auto"/>
            </w:tcBorders>
            <w:vAlign w:val="center"/>
          </w:tcPr>
          <w:p w14:paraId="449BF1A8" w14:textId="77777777" w:rsidR="009E48E9" w:rsidRPr="00E86E22" w:rsidRDefault="009E48E9" w:rsidP="009218A8">
            <w:pPr>
              <w:jc w:val="both"/>
              <w:rPr>
                <w:rFonts w:cs="Arial"/>
              </w:rPr>
            </w:pPr>
          </w:p>
        </w:tc>
      </w:tr>
      <w:tr w:rsidR="009E48E9" w:rsidRPr="00E86E22" w14:paraId="60BAEE25" w14:textId="77777777" w:rsidTr="008F7A7A">
        <w:trPr>
          <w:cantSplit/>
          <w:trHeight w:val="258"/>
        </w:trPr>
        <w:tc>
          <w:tcPr>
            <w:tcW w:w="1693" w:type="dxa"/>
            <w:gridSpan w:val="2"/>
            <w:tcBorders>
              <w:top w:val="single" w:sz="6" w:space="0" w:color="auto"/>
              <w:left w:val="single" w:sz="18" w:space="0" w:color="auto"/>
              <w:bottom w:val="single" w:sz="6" w:space="0" w:color="auto"/>
              <w:right w:val="single" w:sz="6" w:space="0" w:color="auto"/>
            </w:tcBorders>
            <w:vAlign w:val="center"/>
          </w:tcPr>
          <w:p w14:paraId="6AC6E91D" w14:textId="77777777" w:rsidR="009E48E9" w:rsidRPr="00E86E22" w:rsidRDefault="009E48E9" w:rsidP="009218A8">
            <w:pPr>
              <w:pStyle w:val="Tabulkazhlav"/>
              <w:jc w:val="both"/>
              <w:rPr>
                <w:rFonts w:cs="Arial"/>
                <w:caps/>
              </w:rPr>
            </w:pPr>
            <w:r w:rsidRPr="00E86E22">
              <w:rPr>
                <w:rFonts w:cs="Arial"/>
              </w:rPr>
              <w:t>Vypracoval:</w:t>
            </w:r>
          </w:p>
        </w:tc>
        <w:tc>
          <w:tcPr>
            <w:tcW w:w="2976" w:type="dxa"/>
            <w:gridSpan w:val="2"/>
            <w:tcBorders>
              <w:top w:val="single" w:sz="6" w:space="0" w:color="auto"/>
              <w:left w:val="single" w:sz="6" w:space="0" w:color="auto"/>
              <w:bottom w:val="single" w:sz="6" w:space="0" w:color="auto"/>
              <w:right w:val="single" w:sz="6" w:space="0" w:color="auto"/>
            </w:tcBorders>
            <w:vAlign w:val="center"/>
          </w:tcPr>
          <w:p w14:paraId="6BE9EA8E" w14:textId="77777777" w:rsidR="009E48E9" w:rsidRPr="00E86E22" w:rsidRDefault="003671DD" w:rsidP="009218A8">
            <w:pPr>
              <w:pStyle w:val="Tabulkazkladn"/>
              <w:jc w:val="both"/>
              <w:rPr>
                <w:rFonts w:cs="Arial"/>
              </w:rPr>
            </w:pPr>
            <w:r w:rsidRPr="00E86E22">
              <w:rPr>
                <w:rFonts w:cs="Arial"/>
              </w:rPr>
              <w:t>Ing. Zbyněk Šplíchal</w:t>
            </w:r>
          </w:p>
        </w:tc>
        <w:tc>
          <w:tcPr>
            <w:tcW w:w="2693" w:type="dxa"/>
            <w:gridSpan w:val="4"/>
            <w:tcBorders>
              <w:top w:val="single" w:sz="6" w:space="0" w:color="auto"/>
              <w:left w:val="single" w:sz="6" w:space="0" w:color="auto"/>
              <w:bottom w:val="single" w:sz="6" w:space="0" w:color="auto"/>
              <w:right w:val="single" w:sz="18" w:space="0" w:color="auto"/>
            </w:tcBorders>
            <w:vAlign w:val="center"/>
          </w:tcPr>
          <w:p w14:paraId="07D82E85" w14:textId="77777777" w:rsidR="009E48E9" w:rsidRPr="00E86E22" w:rsidRDefault="009E48E9" w:rsidP="009218A8">
            <w:pPr>
              <w:pStyle w:val="Tabulkazkladn"/>
              <w:jc w:val="both"/>
              <w:rPr>
                <w:rFonts w:cs="Arial"/>
              </w:rPr>
            </w:pPr>
          </w:p>
        </w:tc>
        <w:tc>
          <w:tcPr>
            <w:tcW w:w="2698" w:type="dxa"/>
            <w:gridSpan w:val="3"/>
            <w:vMerge/>
            <w:tcBorders>
              <w:left w:val="nil"/>
              <w:bottom w:val="single" w:sz="18" w:space="0" w:color="auto"/>
              <w:right w:val="single" w:sz="18" w:space="0" w:color="auto"/>
            </w:tcBorders>
            <w:vAlign w:val="center"/>
          </w:tcPr>
          <w:p w14:paraId="0B7D4B35" w14:textId="77777777" w:rsidR="009E48E9" w:rsidRPr="00E86E22" w:rsidRDefault="009E48E9" w:rsidP="009218A8">
            <w:pPr>
              <w:jc w:val="both"/>
              <w:rPr>
                <w:rFonts w:cs="Arial"/>
              </w:rPr>
            </w:pPr>
          </w:p>
        </w:tc>
      </w:tr>
      <w:tr w:rsidR="009E48E9" w:rsidRPr="00E86E22" w14:paraId="3D3E7145" w14:textId="77777777" w:rsidTr="008F7A7A">
        <w:trPr>
          <w:cantSplit/>
          <w:trHeight w:val="255"/>
        </w:trPr>
        <w:tc>
          <w:tcPr>
            <w:tcW w:w="1693" w:type="dxa"/>
            <w:gridSpan w:val="2"/>
            <w:tcBorders>
              <w:top w:val="single" w:sz="6" w:space="0" w:color="auto"/>
              <w:left w:val="single" w:sz="18" w:space="0" w:color="auto"/>
              <w:right w:val="single" w:sz="6" w:space="0" w:color="auto"/>
            </w:tcBorders>
            <w:vAlign w:val="center"/>
          </w:tcPr>
          <w:p w14:paraId="7E4EDCA0" w14:textId="77777777" w:rsidR="009E48E9" w:rsidRPr="00E86E22" w:rsidRDefault="009E48E9" w:rsidP="009218A8">
            <w:pPr>
              <w:pStyle w:val="Tabulkazhlav"/>
              <w:jc w:val="both"/>
              <w:rPr>
                <w:rFonts w:cs="Arial"/>
              </w:rPr>
            </w:pPr>
            <w:r w:rsidRPr="00E86E22">
              <w:rPr>
                <w:rFonts w:cs="Arial"/>
              </w:rPr>
              <w:t>Kontroloval:</w:t>
            </w:r>
          </w:p>
        </w:tc>
        <w:tc>
          <w:tcPr>
            <w:tcW w:w="2976" w:type="dxa"/>
            <w:gridSpan w:val="2"/>
            <w:tcBorders>
              <w:top w:val="single" w:sz="6" w:space="0" w:color="auto"/>
              <w:left w:val="single" w:sz="6" w:space="0" w:color="auto"/>
              <w:right w:val="single" w:sz="6" w:space="0" w:color="auto"/>
            </w:tcBorders>
            <w:vAlign w:val="center"/>
          </w:tcPr>
          <w:p w14:paraId="3272E880" w14:textId="77777777" w:rsidR="009E48E9" w:rsidRPr="00E86E22" w:rsidRDefault="003671DD" w:rsidP="009218A8">
            <w:pPr>
              <w:pStyle w:val="Tabulkazkladn"/>
              <w:jc w:val="both"/>
              <w:rPr>
                <w:rFonts w:cs="Arial"/>
              </w:rPr>
            </w:pPr>
            <w:r w:rsidRPr="00E86E22">
              <w:rPr>
                <w:rFonts w:cs="Arial"/>
              </w:rPr>
              <w:t>Ing.arch. Pavel Plšek</w:t>
            </w:r>
          </w:p>
        </w:tc>
        <w:tc>
          <w:tcPr>
            <w:tcW w:w="2693" w:type="dxa"/>
            <w:gridSpan w:val="4"/>
            <w:tcBorders>
              <w:top w:val="single" w:sz="6" w:space="0" w:color="auto"/>
              <w:left w:val="single" w:sz="6" w:space="0" w:color="auto"/>
              <w:right w:val="single" w:sz="18" w:space="0" w:color="auto"/>
            </w:tcBorders>
            <w:vAlign w:val="center"/>
          </w:tcPr>
          <w:p w14:paraId="7D4E526F" w14:textId="77777777" w:rsidR="009E48E9" w:rsidRPr="00E86E22" w:rsidRDefault="009E48E9" w:rsidP="009218A8">
            <w:pPr>
              <w:pStyle w:val="Tabulkazkladn"/>
              <w:jc w:val="both"/>
              <w:rPr>
                <w:rFonts w:cs="Arial"/>
              </w:rPr>
            </w:pPr>
          </w:p>
        </w:tc>
        <w:tc>
          <w:tcPr>
            <w:tcW w:w="2698" w:type="dxa"/>
            <w:gridSpan w:val="3"/>
            <w:vMerge/>
            <w:tcBorders>
              <w:left w:val="nil"/>
              <w:bottom w:val="single" w:sz="18" w:space="0" w:color="auto"/>
              <w:right w:val="single" w:sz="18" w:space="0" w:color="auto"/>
            </w:tcBorders>
            <w:vAlign w:val="center"/>
          </w:tcPr>
          <w:p w14:paraId="40BD67A8" w14:textId="77777777" w:rsidR="009E48E9" w:rsidRPr="00E86E22" w:rsidRDefault="009E48E9" w:rsidP="009218A8">
            <w:pPr>
              <w:jc w:val="both"/>
              <w:rPr>
                <w:rFonts w:cs="Arial"/>
              </w:rPr>
            </w:pPr>
          </w:p>
        </w:tc>
      </w:tr>
      <w:tr w:rsidR="009E48E9" w:rsidRPr="00E86E22" w14:paraId="67A655C9" w14:textId="77777777" w:rsidTr="008F7A7A">
        <w:trPr>
          <w:cantSplit/>
          <w:trHeight w:val="258"/>
        </w:trPr>
        <w:tc>
          <w:tcPr>
            <w:tcW w:w="1693" w:type="dxa"/>
            <w:gridSpan w:val="2"/>
            <w:vMerge w:val="restart"/>
            <w:tcBorders>
              <w:top w:val="single" w:sz="18" w:space="0" w:color="auto"/>
              <w:left w:val="single" w:sz="18" w:space="0" w:color="auto"/>
              <w:bottom w:val="single" w:sz="18" w:space="0" w:color="auto"/>
              <w:right w:val="single" w:sz="2" w:space="0" w:color="auto"/>
            </w:tcBorders>
          </w:tcPr>
          <w:p w14:paraId="1F8C4AB8" w14:textId="77777777" w:rsidR="009E48E9" w:rsidRPr="00E86E22" w:rsidRDefault="009E48E9" w:rsidP="009218A8">
            <w:pPr>
              <w:pStyle w:val="Tabulkazhlav"/>
              <w:jc w:val="both"/>
              <w:rPr>
                <w:rFonts w:cs="Arial"/>
              </w:rPr>
            </w:pPr>
            <w:r w:rsidRPr="00E86E22">
              <w:rPr>
                <w:rFonts w:cs="Arial"/>
              </w:rPr>
              <w:t>Investor:</w:t>
            </w:r>
          </w:p>
        </w:tc>
        <w:tc>
          <w:tcPr>
            <w:tcW w:w="5669" w:type="dxa"/>
            <w:gridSpan w:val="6"/>
            <w:vMerge w:val="restart"/>
            <w:tcBorders>
              <w:top w:val="single" w:sz="18" w:space="0" w:color="auto"/>
              <w:left w:val="single" w:sz="2" w:space="0" w:color="auto"/>
              <w:bottom w:val="single" w:sz="18" w:space="0" w:color="auto"/>
              <w:right w:val="single" w:sz="18" w:space="0" w:color="auto"/>
            </w:tcBorders>
          </w:tcPr>
          <w:p w14:paraId="641B48D6" w14:textId="77777777" w:rsidR="009E48E9" w:rsidRPr="00E86E22" w:rsidRDefault="003671DD" w:rsidP="009218A8">
            <w:pPr>
              <w:pStyle w:val="Tabulkazkladn"/>
              <w:jc w:val="both"/>
              <w:rPr>
                <w:rFonts w:cs="Arial"/>
                <w:sz w:val="24"/>
                <w:szCs w:val="24"/>
              </w:rPr>
            </w:pPr>
            <w:r w:rsidRPr="00E86E22">
              <w:rPr>
                <w:rFonts w:cs="Arial"/>
                <w:sz w:val="24"/>
                <w:szCs w:val="24"/>
              </w:rPr>
              <w:t>Masarykova univerzita</w:t>
            </w:r>
          </w:p>
          <w:p w14:paraId="05C62B56" w14:textId="77777777" w:rsidR="009E48E9" w:rsidRPr="00E86E22" w:rsidRDefault="003671DD" w:rsidP="009218A8">
            <w:pPr>
              <w:pStyle w:val="Tabulkazkladn"/>
              <w:jc w:val="both"/>
              <w:rPr>
                <w:rFonts w:cs="Arial"/>
                <w:caps/>
              </w:rPr>
            </w:pPr>
            <w:r w:rsidRPr="00E86E22">
              <w:rPr>
                <w:rFonts w:cs="Arial"/>
              </w:rPr>
              <w:t>Žerotínovo nám. 9, 601 77 Brno</w:t>
            </w:r>
          </w:p>
        </w:tc>
        <w:tc>
          <w:tcPr>
            <w:tcW w:w="1418" w:type="dxa"/>
            <w:tcBorders>
              <w:top w:val="single" w:sz="18" w:space="0" w:color="auto"/>
              <w:left w:val="single" w:sz="18" w:space="0" w:color="auto"/>
              <w:bottom w:val="single" w:sz="6" w:space="0" w:color="auto"/>
              <w:right w:val="single" w:sz="4" w:space="0" w:color="auto"/>
            </w:tcBorders>
            <w:vAlign w:val="center"/>
          </w:tcPr>
          <w:p w14:paraId="1E7943CF" w14:textId="77777777" w:rsidR="009E48E9" w:rsidRPr="00E86E22" w:rsidRDefault="009E48E9" w:rsidP="009218A8">
            <w:pPr>
              <w:pStyle w:val="Tabulkazhlav"/>
              <w:jc w:val="both"/>
              <w:rPr>
                <w:rFonts w:cs="Arial"/>
              </w:rPr>
            </w:pPr>
          </w:p>
        </w:tc>
        <w:tc>
          <w:tcPr>
            <w:tcW w:w="1280" w:type="dxa"/>
            <w:gridSpan w:val="2"/>
            <w:tcBorders>
              <w:top w:val="single" w:sz="18" w:space="0" w:color="auto"/>
              <w:left w:val="single" w:sz="4" w:space="0" w:color="auto"/>
              <w:bottom w:val="single" w:sz="6" w:space="0" w:color="auto"/>
              <w:right w:val="single" w:sz="18" w:space="0" w:color="auto"/>
            </w:tcBorders>
            <w:vAlign w:val="center"/>
          </w:tcPr>
          <w:p w14:paraId="2D2B0D34" w14:textId="77777777" w:rsidR="009E48E9" w:rsidRPr="00E86E22" w:rsidRDefault="009E48E9" w:rsidP="009218A8">
            <w:pPr>
              <w:pStyle w:val="Tabulkazkladn"/>
              <w:jc w:val="both"/>
              <w:rPr>
                <w:rFonts w:cs="Arial"/>
              </w:rPr>
            </w:pPr>
          </w:p>
        </w:tc>
      </w:tr>
      <w:tr w:rsidR="009E48E9" w:rsidRPr="00E86E22" w14:paraId="2341A4E2" w14:textId="77777777" w:rsidTr="008F7A7A">
        <w:trPr>
          <w:cantSplit/>
          <w:trHeight w:val="258"/>
        </w:trPr>
        <w:tc>
          <w:tcPr>
            <w:tcW w:w="1693" w:type="dxa"/>
            <w:gridSpan w:val="2"/>
            <w:vMerge/>
            <w:tcBorders>
              <w:top w:val="single" w:sz="18" w:space="0" w:color="auto"/>
              <w:left w:val="single" w:sz="18" w:space="0" w:color="auto"/>
              <w:bottom w:val="single" w:sz="2" w:space="0" w:color="auto"/>
              <w:right w:val="single" w:sz="2" w:space="0" w:color="auto"/>
            </w:tcBorders>
            <w:vAlign w:val="center"/>
          </w:tcPr>
          <w:p w14:paraId="7335EE50" w14:textId="77777777" w:rsidR="009E48E9" w:rsidRPr="00E86E22" w:rsidRDefault="009E48E9" w:rsidP="009218A8">
            <w:pPr>
              <w:pStyle w:val="Tabulkazhlav"/>
              <w:jc w:val="both"/>
              <w:rPr>
                <w:rFonts w:cs="Arial"/>
              </w:rPr>
            </w:pPr>
          </w:p>
        </w:tc>
        <w:tc>
          <w:tcPr>
            <w:tcW w:w="5669" w:type="dxa"/>
            <w:gridSpan w:val="6"/>
            <w:vMerge/>
            <w:tcBorders>
              <w:top w:val="single" w:sz="18" w:space="0" w:color="auto"/>
              <w:left w:val="single" w:sz="2" w:space="0" w:color="auto"/>
              <w:bottom w:val="single" w:sz="2" w:space="0" w:color="auto"/>
              <w:right w:val="single" w:sz="18" w:space="0" w:color="auto"/>
            </w:tcBorders>
            <w:vAlign w:val="center"/>
          </w:tcPr>
          <w:p w14:paraId="77045B49" w14:textId="77777777" w:rsidR="009E48E9" w:rsidRPr="00E86E22" w:rsidRDefault="009E48E9" w:rsidP="009218A8">
            <w:pPr>
              <w:jc w:val="both"/>
              <w:rPr>
                <w:rFonts w:cs="Arial"/>
              </w:rPr>
            </w:pPr>
          </w:p>
        </w:tc>
        <w:tc>
          <w:tcPr>
            <w:tcW w:w="1418" w:type="dxa"/>
            <w:tcBorders>
              <w:top w:val="single" w:sz="6" w:space="0" w:color="auto"/>
              <w:left w:val="single" w:sz="18" w:space="0" w:color="auto"/>
              <w:bottom w:val="single" w:sz="4" w:space="0" w:color="auto"/>
              <w:right w:val="single" w:sz="4" w:space="0" w:color="auto"/>
            </w:tcBorders>
            <w:vAlign w:val="center"/>
          </w:tcPr>
          <w:p w14:paraId="7D2EF2D5" w14:textId="77777777" w:rsidR="009E48E9" w:rsidRPr="00E86E22" w:rsidRDefault="009E48E9" w:rsidP="009218A8">
            <w:pPr>
              <w:pStyle w:val="Tabulkazhlav"/>
              <w:jc w:val="both"/>
              <w:rPr>
                <w:rFonts w:cs="Arial"/>
              </w:rPr>
            </w:pPr>
            <w:r w:rsidRPr="00E86E22">
              <w:rPr>
                <w:rFonts w:cs="Arial"/>
              </w:rPr>
              <w:t>Číslo střediska:</w:t>
            </w:r>
          </w:p>
        </w:tc>
        <w:tc>
          <w:tcPr>
            <w:tcW w:w="1280" w:type="dxa"/>
            <w:gridSpan w:val="2"/>
            <w:tcBorders>
              <w:top w:val="single" w:sz="6" w:space="0" w:color="auto"/>
              <w:left w:val="single" w:sz="4" w:space="0" w:color="auto"/>
              <w:bottom w:val="single" w:sz="4" w:space="0" w:color="auto"/>
              <w:right w:val="single" w:sz="18" w:space="0" w:color="auto"/>
            </w:tcBorders>
            <w:vAlign w:val="center"/>
          </w:tcPr>
          <w:p w14:paraId="0D26C434" w14:textId="77777777" w:rsidR="009E48E9" w:rsidRPr="00E86E22" w:rsidRDefault="009E48E9" w:rsidP="009218A8">
            <w:pPr>
              <w:pStyle w:val="Tabulkazkladn"/>
              <w:jc w:val="both"/>
              <w:rPr>
                <w:rFonts w:cs="Arial"/>
                <w:sz w:val="18"/>
                <w:szCs w:val="18"/>
              </w:rPr>
            </w:pPr>
            <w:r w:rsidRPr="00E86E22">
              <w:rPr>
                <w:rFonts w:cs="Arial"/>
                <w:sz w:val="18"/>
                <w:szCs w:val="18"/>
              </w:rPr>
              <w:t>A 1</w:t>
            </w:r>
          </w:p>
        </w:tc>
      </w:tr>
      <w:tr w:rsidR="009E48E9" w:rsidRPr="00E86E22" w14:paraId="68A284CB" w14:textId="77777777" w:rsidTr="008F7A7A">
        <w:trPr>
          <w:cantSplit/>
          <w:trHeight w:val="281"/>
        </w:trPr>
        <w:tc>
          <w:tcPr>
            <w:tcW w:w="1693" w:type="dxa"/>
            <w:gridSpan w:val="2"/>
            <w:tcBorders>
              <w:top w:val="single" w:sz="2" w:space="0" w:color="auto"/>
              <w:left w:val="single" w:sz="18" w:space="0" w:color="auto"/>
              <w:bottom w:val="single" w:sz="18" w:space="0" w:color="auto"/>
              <w:right w:val="single" w:sz="2" w:space="0" w:color="auto"/>
            </w:tcBorders>
            <w:vAlign w:val="center"/>
          </w:tcPr>
          <w:p w14:paraId="285F291A" w14:textId="77777777" w:rsidR="009E48E9" w:rsidRPr="00E86E22" w:rsidRDefault="009E48E9" w:rsidP="009218A8">
            <w:pPr>
              <w:pStyle w:val="Tabulkazhlav"/>
              <w:jc w:val="both"/>
              <w:rPr>
                <w:rFonts w:cs="Arial"/>
              </w:rPr>
            </w:pPr>
            <w:r w:rsidRPr="00E86E22">
              <w:rPr>
                <w:rFonts w:cs="Arial"/>
              </w:rPr>
              <w:t>Místo stavby:</w:t>
            </w:r>
          </w:p>
        </w:tc>
        <w:tc>
          <w:tcPr>
            <w:tcW w:w="1889" w:type="dxa"/>
            <w:tcBorders>
              <w:top w:val="single" w:sz="2" w:space="0" w:color="auto"/>
              <w:left w:val="single" w:sz="2" w:space="0" w:color="auto"/>
              <w:bottom w:val="single" w:sz="18" w:space="0" w:color="auto"/>
              <w:right w:val="single" w:sz="2" w:space="0" w:color="auto"/>
            </w:tcBorders>
            <w:vAlign w:val="center"/>
          </w:tcPr>
          <w:p w14:paraId="65B88A5B" w14:textId="77777777" w:rsidR="009E48E9" w:rsidRPr="00E86E22" w:rsidRDefault="009E48E9" w:rsidP="009218A8">
            <w:pPr>
              <w:pStyle w:val="Tabulkazkladn"/>
              <w:jc w:val="both"/>
              <w:rPr>
                <w:rFonts w:cs="Arial"/>
              </w:rPr>
            </w:pPr>
            <w:r w:rsidRPr="00E86E22">
              <w:rPr>
                <w:rFonts w:cs="Arial"/>
                <w:sz w:val="16"/>
                <w:szCs w:val="16"/>
              </w:rPr>
              <w:t>Ul.:</w:t>
            </w:r>
            <w:r w:rsidRPr="00E86E22">
              <w:rPr>
                <w:rFonts w:cs="Arial"/>
              </w:rPr>
              <w:t xml:space="preserve"> </w:t>
            </w:r>
            <w:r w:rsidR="000F2AB0" w:rsidRPr="00E86E22">
              <w:rPr>
                <w:rFonts w:cs="Arial"/>
                <w:sz w:val="18"/>
                <w:szCs w:val="18"/>
              </w:rPr>
              <w:t>Kamenice 753/5</w:t>
            </w:r>
          </w:p>
        </w:tc>
        <w:tc>
          <w:tcPr>
            <w:tcW w:w="1890" w:type="dxa"/>
            <w:gridSpan w:val="2"/>
            <w:tcBorders>
              <w:top w:val="single" w:sz="2" w:space="0" w:color="auto"/>
              <w:left w:val="single" w:sz="2" w:space="0" w:color="auto"/>
              <w:bottom w:val="single" w:sz="18" w:space="0" w:color="auto"/>
              <w:right w:val="single" w:sz="2" w:space="0" w:color="auto"/>
            </w:tcBorders>
            <w:vAlign w:val="center"/>
          </w:tcPr>
          <w:p w14:paraId="73A0C2EF" w14:textId="77777777" w:rsidR="009E48E9" w:rsidRPr="00E86E22" w:rsidRDefault="009E48E9" w:rsidP="009218A8">
            <w:pPr>
              <w:pStyle w:val="Tabulkazkladn"/>
              <w:jc w:val="both"/>
              <w:rPr>
                <w:rFonts w:cs="Arial"/>
              </w:rPr>
            </w:pPr>
            <w:r w:rsidRPr="00E86E22">
              <w:rPr>
                <w:rFonts w:cs="Arial"/>
                <w:sz w:val="16"/>
                <w:szCs w:val="16"/>
              </w:rPr>
              <w:t>obec:</w:t>
            </w:r>
            <w:r w:rsidRPr="00E86E22">
              <w:rPr>
                <w:rFonts w:cs="Arial"/>
              </w:rPr>
              <w:t xml:space="preserve"> </w:t>
            </w:r>
            <w:r w:rsidR="000F2AB0" w:rsidRPr="00E86E22">
              <w:rPr>
                <w:rFonts w:cs="Arial"/>
                <w:sz w:val="18"/>
                <w:szCs w:val="18"/>
              </w:rPr>
              <w:t>Brno</w:t>
            </w:r>
          </w:p>
        </w:tc>
        <w:tc>
          <w:tcPr>
            <w:tcW w:w="1890" w:type="dxa"/>
            <w:gridSpan w:val="3"/>
            <w:tcBorders>
              <w:top w:val="single" w:sz="2" w:space="0" w:color="auto"/>
              <w:left w:val="single" w:sz="2" w:space="0" w:color="auto"/>
              <w:bottom w:val="single" w:sz="18" w:space="0" w:color="auto"/>
              <w:right w:val="single" w:sz="18" w:space="0" w:color="auto"/>
            </w:tcBorders>
            <w:vAlign w:val="center"/>
          </w:tcPr>
          <w:p w14:paraId="79635105" w14:textId="77777777" w:rsidR="009E48E9" w:rsidRPr="00E86E22" w:rsidRDefault="009E48E9" w:rsidP="009218A8">
            <w:pPr>
              <w:pStyle w:val="Tabulkazkladn"/>
              <w:jc w:val="both"/>
              <w:rPr>
                <w:rFonts w:cs="Arial"/>
              </w:rPr>
            </w:pPr>
            <w:r w:rsidRPr="00E86E22">
              <w:rPr>
                <w:rFonts w:cs="Arial"/>
                <w:sz w:val="16"/>
                <w:szCs w:val="16"/>
              </w:rPr>
              <w:t>kraj:</w:t>
            </w:r>
            <w:r w:rsidRPr="00E86E22">
              <w:rPr>
                <w:rFonts w:cs="Arial"/>
              </w:rPr>
              <w:t xml:space="preserve"> </w:t>
            </w:r>
            <w:r w:rsidR="000F2AB0" w:rsidRPr="00E86E22">
              <w:rPr>
                <w:rFonts w:cs="Arial"/>
                <w:sz w:val="18"/>
                <w:szCs w:val="18"/>
              </w:rPr>
              <w:t>Jihomoravský</w:t>
            </w:r>
          </w:p>
        </w:tc>
        <w:tc>
          <w:tcPr>
            <w:tcW w:w="1418" w:type="dxa"/>
            <w:tcBorders>
              <w:top w:val="single" w:sz="4" w:space="0" w:color="auto"/>
              <w:left w:val="single" w:sz="18" w:space="0" w:color="auto"/>
              <w:bottom w:val="single" w:sz="18" w:space="0" w:color="auto"/>
              <w:right w:val="single" w:sz="4" w:space="0" w:color="auto"/>
            </w:tcBorders>
            <w:vAlign w:val="center"/>
          </w:tcPr>
          <w:p w14:paraId="722812F1" w14:textId="77777777" w:rsidR="009E48E9" w:rsidRPr="00E86E22" w:rsidRDefault="009E48E9" w:rsidP="009218A8">
            <w:pPr>
              <w:pStyle w:val="Tabulkazhlav"/>
              <w:jc w:val="both"/>
              <w:rPr>
                <w:rFonts w:cs="Arial"/>
              </w:rPr>
            </w:pPr>
            <w:r w:rsidRPr="00E86E22">
              <w:rPr>
                <w:rFonts w:cs="Arial"/>
              </w:rPr>
              <w:t>Datum:</w:t>
            </w:r>
          </w:p>
        </w:tc>
        <w:tc>
          <w:tcPr>
            <w:tcW w:w="1280" w:type="dxa"/>
            <w:gridSpan w:val="2"/>
            <w:tcBorders>
              <w:left w:val="single" w:sz="4" w:space="0" w:color="auto"/>
              <w:bottom w:val="single" w:sz="18" w:space="0" w:color="auto"/>
              <w:right w:val="single" w:sz="18" w:space="0" w:color="auto"/>
            </w:tcBorders>
            <w:vAlign w:val="center"/>
          </w:tcPr>
          <w:p w14:paraId="066B9793" w14:textId="77777777" w:rsidR="009E48E9" w:rsidRPr="00E86E22" w:rsidRDefault="00CC7917" w:rsidP="009218A8">
            <w:pPr>
              <w:pStyle w:val="Tabulkazkladn"/>
              <w:jc w:val="both"/>
              <w:rPr>
                <w:rFonts w:cs="Arial"/>
                <w:sz w:val="18"/>
                <w:szCs w:val="18"/>
              </w:rPr>
            </w:pPr>
            <w:r w:rsidRPr="00E86E22">
              <w:rPr>
                <w:rFonts w:cs="Arial"/>
                <w:sz w:val="18"/>
                <w:szCs w:val="18"/>
              </w:rPr>
              <w:t>09</w:t>
            </w:r>
            <w:r w:rsidR="009E48E9" w:rsidRPr="00E86E22">
              <w:rPr>
                <w:rFonts w:cs="Arial"/>
                <w:sz w:val="18"/>
                <w:szCs w:val="18"/>
              </w:rPr>
              <w:t xml:space="preserve"> / 20</w:t>
            </w:r>
            <w:r w:rsidR="000F2AB0" w:rsidRPr="00E86E22">
              <w:rPr>
                <w:rFonts w:cs="Arial"/>
                <w:sz w:val="18"/>
                <w:szCs w:val="18"/>
              </w:rPr>
              <w:t>12</w:t>
            </w:r>
          </w:p>
        </w:tc>
      </w:tr>
      <w:tr w:rsidR="009E48E9" w:rsidRPr="00E86E22" w14:paraId="26CC5BA4" w14:textId="77777777" w:rsidTr="008F7A7A">
        <w:trPr>
          <w:cantSplit/>
          <w:trHeight w:val="943"/>
        </w:trPr>
        <w:tc>
          <w:tcPr>
            <w:tcW w:w="1693" w:type="dxa"/>
            <w:gridSpan w:val="2"/>
            <w:tcBorders>
              <w:top w:val="single" w:sz="18" w:space="0" w:color="auto"/>
              <w:left w:val="single" w:sz="18" w:space="0" w:color="auto"/>
              <w:bottom w:val="single" w:sz="2" w:space="0" w:color="auto"/>
              <w:right w:val="single" w:sz="2" w:space="0" w:color="auto"/>
            </w:tcBorders>
          </w:tcPr>
          <w:p w14:paraId="3DCD47E6" w14:textId="77777777" w:rsidR="009E48E9" w:rsidRPr="00E86E22" w:rsidRDefault="009E48E9" w:rsidP="009218A8">
            <w:pPr>
              <w:pStyle w:val="Tabulkazhlav"/>
              <w:jc w:val="both"/>
              <w:rPr>
                <w:rFonts w:cs="Arial"/>
              </w:rPr>
            </w:pPr>
            <w:r w:rsidRPr="00E86E22">
              <w:rPr>
                <w:rFonts w:cs="Arial"/>
              </w:rPr>
              <w:t>Název  stavby:</w:t>
            </w:r>
          </w:p>
        </w:tc>
        <w:tc>
          <w:tcPr>
            <w:tcW w:w="5669" w:type="dxa"/>
            <w:gridSpan w:val="6"/>
            <w:tcBorders>
              <w:top w:val="single" w:sz="18" w:space="0" w:color="auto"/>
              <w:left w:val="single" w:sz="2" w:space="0" w:color="auto"/>
              <w:bottom w:val="single" w:sz="2" w:space="0" w:color="auto"/>
              <w:right w:val="single" w:sz="18" w:space="0" w:color="auto"/>
            </w:tcBorders>
          </w:tcPr>
          <w:p w14:paraId="074C0877" w14:textId="77777777" w:rsidR="005C6F18" w:rsidRPr="00E86E22" w:rsidRDefault="005C6F18" w:rsidP="009218A8">
            <w:pPr>
              <w:pStyle w:val="Tabulkazkladn"/>
              <w:jc w:val="both"/>
              <w:rPr>
                <w:rFonts w:cs="Arial"/>
                <w:sz w:val="28"/>
                <w:szCs w:val="28"/>
              </w:rPr>
            </w:pPr>
            <w:r w:rsidRPr="00E86E22">
              <w:rPr>
                <w:rFonts w:cs="Arial"/>
                <w:sz w:val="28"/>
                <w:szCs w:val="28"/>
              </w:rPr>
              <w:t>Technologické vybavení skleníku</w:t>
            </w:r>
            <w:r w:rsidR="005A78C0">
              <w:rPr>
                <w:rFonts w:cs="Arial"/>
                <w:sz w:val="28"/>
                <w:szCs w:val="28"/>
              </w:rPr>
              <w:t xml:space="preserve">  a kultivační místnosti pro </w:t>
            </w:r>
            <w:r w:rsidRPr="00E86E22">
              <w:rPr>
                <w:rFonts w:cs="Arial"/>
                <w:sz w:val="28"/>
                <w:szCs w:val="28"/>
                <w:u w:val="single"/>
              </w:rPr>
              <w:t>CEITEC MU v pavilonu A2 v UKB</w:t>
            </w:r>
          </w:p>
          <w:p w14:paraId="0AED82C4" w14:textId="77777777" w:rsidR="009E48E9" w:rsidRPr="00E86E22" w:rsidRDefault="005C6F18" w:rsidP="009218A8">
            <w:pPr>
              <w:pStyle w:val="Tabulkazkladn"/>
              <w:jc w:val="both"/>
              <w:rPr>
                <w:rFonts w:cs="Arial"/>
                <w:b w:val="0"/>
                <w:sz w:val="28"/>
                <w:szCs w:val="28"/>
              </w:rPr>
            </w:pPr>
            <w:r w:rsidRPr="00E86E22">
              <w:rPr>
                <w:rFonts w:cs="Arial"/>
                <w:sz w:val="28"/>
                <w:szCs w:val="28"/>
              </w:rPr>
              <w:t>Část 1.</w:t>
            </w:r>
            <w:r w:rsidRPr="00E86E22">
              <w:rPr>
                <w:rFonts w:cs="Arial"/>
              </w:rPr>
              <w:t xml:space="preserve"> </w:t>
            </w:r>
            <w:r w:rsidRPr="00E86E22">
              <w:rPr>
                <w:rFonts w:cs="Arial"/>
                <w:sz w:val="28"/>
                <w:szCs w:val="28"/>
              </w:rPr>
              <w:t>Technologické vybavení a úpravy skleníku</w:t>
            </w:r>
          </w:p>
        </w:tc>
        <w:tc>
          <w:tcPr>
            <w:tcW w:w="2698" w:type="dxa"/>
            <w:gridSpan w:val="3"/>
            <w:vMerge w:val="restart"/>
            <w:tcBorders>
              <w:top w:val="single" w:sz="18" w:space="0" w:color="auto"/>
              <w:left w:val="single" w:sz="18" w:space="0" w:color="auto"/>
              <w:right w:val="single" w:sz="18" w:space="0" w:color="auto"/>
            </w:tcBorders>
          </w:tcPr>
          <w:p w14:paraId="54BE6242" w14:textId="77777777" w:rsidR="009E48E9" w:rsidRPr="00E86E22" w:rsidRDefault="009E48E9" w:rsidP="009218A8">
            <w:pPr>
              <w:pStyle w:val="Tabulkazhlav"/>
              <w:jc w:val="both"/>
              <w:rPr>
                <w:rFonts w:cs="Arial"/>
              </w:rPr>
            </w:pPr>
            <w:r w:rsidRPr="00E86E22">
              <w:rPr>
                <w:rFonts w:cs="Arial"/>
              </w:rPr>
              <w:t>Číslo paré:</w:t>
            </w:r>
          </w:p>
        </w:tc>
      </w:tr>
      <w:tr w:rsidR="009E48E9" w:rsidRPr="00E86E22" w14:paraId="5127FF25" w14:textId="77777777" w:rsidTr="008F7A7A">
        <w:trPr>
          <w:cantSplit/>
          <w:trHeight w:val="233"/>
        </w:trPr>
        <w:tc>
          <w:tcPr>
            <w:tcW w:w="1693" w:type="dxa"/>
            <w:gridSpan w:val="2"/>
            <w:tcBorders>
              <w:top w:val="single" w:sz="2" w:space="0" w:color="auto"/>
              <w:left w:val="single" w:sz="18" w:space="0" w:color="auto"/>
              <w:bottom w:val="single" w:sz="18" w:space="0" w:color="auto"/>
              <w:right w:val="single" w:sz="2" w:space="0" w:color="auto"/>
            </w:tcBorders>
            <w:vAlign w:val="center"/>
          </w:tcPr>
          <w:p w14:paraId="08E45801" w14:textId="77777777" w:rsidR="009E48E9" w:rsidRPr="00E86E22" w:rsidRDefault="009E48E9" w:rsidP="009218A8">
            <w:pPr>
              <w:pStyle w:val="Tabulkazhlav"/>
              <w:jc w:val="both"/>
              <w:rPr>
                <w:rFonts w:cs="Arial"/>
              </w:rPr>
            </w:pPr>
            <w:r w:rsidRPr="00E86E22">
              <w:rPr>
                <w:rFonts w:cs="Arial"/>
              </w:rPr>
              <w:t>Objekt:</w:t>
            </w:r>
          </w:p>
        </w:tc>
        <w:tc>
          <w:tcPr>
            <w:tcW w:w="5669" w:type="dxa"/>
            <w:gridSpan w:val="6"/>
            <w:tcBorders>
              <w:top w:val="single" w:sz="2" w:space="0" w:color="auto"/>
              <w:left w:val="single" w:sz="2" w:space="0" w:color="auto"/>
              <w:bottom w:val="single" w:sz="18" w:space="0" w:color="auto"/>
              <w:right w:val="single" w:sz="18" w:space="0" w:color="auto"/>
            </w:tcBorders>
          </w:tcPr>
          <w:p w14:paraId="3B10E565" w14:textId="77777777" w:rsidR="009E48E9" w:rsidRPr="00E86E22" w:rsidRDefault="004F276D" w:rsidP="009218A8">
            <w:pPr>
              <w:pStyle w:val="Tabulkazkladn"/>
              <w:jc w:val="both"/>
              <w:rPr>
                <w:rFonts w:cs="Arial"/>
                <w:sz w:val="24"/>
                <w:szCs w:val="24"/>
              </w:rPr>
            </w:pPr>
            <w:r w:rsidRPr="00E86E22">
              <w:rPr>
                <w:rFonts w:cs="Arial"/>
                <w:sz w:val="24"/>
                <w:szCs w:val="24"/>
              </w:rPr>
              <w:t>A2</w:t>
            </w:r>
          </w:p>
        </w:tc>
        <w:tc>
          <w:tcPr>
            <w:tcW w:w="2698" w:type="dxa"/>
            <w:gridSpan w:val="3"/>
            <w:vMerge/>
            <w:tcBorders>
              <w:left w:val="single" w:sz="18" w:space="0" w:color="auto"/>
              <w:bottom w:val="single" w:sz="18" w:space="0" w:color="auto"/>
              <w:right w:val="single" w:sz="18" w:space="0" w:color="auto"/>
            </w:tcBorders>
          </w:tcPr>
          <w:p w14:paraId="123D3507" w14:textId="77777777" w:rsidR="009E48E9" w:rsidRPr="00E86E22" w:rsidRDefault="009E48E9" w:rsidP="009218A8">
            <w:pPr>
              <w:pStyle w:val="Tabulkazkladn"/>
              <w:jc w:val="both"/>
              <w:rPr>
                <w:rFonts w:cs="Arial"/>
                <w:sz w:val="24"/>
                <w:szCs w:val="24"/>
              </w:rPr>
            </w:pPr>
          </w:p>
        </w:tc>
      </w:tr>
      <w:tr w:rsidR="005C6F18" w:rsidRPr="00E86E22" w14:paraId="6D6C53A0" w14:textId="77777777" w:rsidTr="008F7A7A">
        <w:trPr>
          <w:cantSplit/>
          <w:trHeight w:val="304"/>
        </w:trPr>
        <w:tc>
          <w:tcPr>
            <w:tcW w:w="1693" w:type="dxa"/>
            <w:gridSpan w:val="2"/>
            <w:tcBorders>
              <w:top w:val="single" w:sz="18" w:space="0" w:color="auto"/>
              <w:left w:val="single" w:sz="18" w:space="0" w:color="auto"/>
              <w:bottom w:val="single" w:sz="2" w:space="0" w:color="auto"/>
              <w:right w:val="single" w:sz="2" w:space="0" w:color="auto"/>
            </w:tcBorders>
            <w:vAlign w:val="center"/>
          </w:tcPr>
          <w:p w14:paraId="067411BA" w14:textId="77777777" w:rsidR="005C6F18" w:rsidRPr="00E86E22" w:rsidRDefault="005C6F18" w:rsidP="009218A8">
            <w:pPr>
              <w:pStyle w:val="Tabulkazhlav"/>
              <w:jc w:val="both"/>
              <w:rPr>
                <w:rFonts w:cs="Arial"/>
              </w:rPr>
            </w:pPr>
            <w:r w:rsidRPr="00E86E22">
              <w:rPr>
                <w:rFonts w:cs="Arial"/>
              </w:rPr>
              <w:t>Stupeň:</w:t>
            </w:r>
          </w:p>
        </w:tc>
        <w:tc>
          <w:tcPr>
            <w:tcW w:w="8367" w:type="dxa"/>
            <w:gridSpan w:val="9"/>
            <w:tcBorders>
              <w:top w:val="single" w:sz="18" w:space="0" w:color="auto"/>
              <w:left w:val="single" w:sz="2" w:space="0" w:color="auto"/>
              <w:bottom w:val="single" w:sz="2" w:space="0" w:color="auto"/>
              <w:right w:val="single" w:sz="18" w:space="0" w:color="auto"/>
            </w:tcBorders>
            <w:vAlign w:val="center"/>
          </w:tcPr>
          <w:p w14:paraId="2DD8B389" w14:textId="77777777" w:rsidR="005C6F18" w:rsidRPr="00E86E22" w:rsidRDefault="005C6F18" w:rsidP="009218A8">
            <w:pPr>
              <w:pStyle w:val="Tabulkazkladn"/>
              <w:jc w:val="both"/>
              <w:rPr>
                <w:rFonts w:cs="Arial"/>
                <w:sz w:val="24"/>
                <w:szCs w:val="24"/>
              </w:rPr>
            </w:pPr>
            <w:r w:rsidRPr="00E86E22">
              <w:rPr>
                <w:rFonts w:cs="Arial"/>
                <w:caps/>
                <w:sz w:val="24"/>
                <w:szCs w:val="24"/>
              </w:rPr>
              <w:t>DOKUMENTACE PRO VÝBĚR ZHOTOVITELE</w:t>
            </w:r>
          </w:p>
        </w:tc>
      </w:tr>
      <w:tr w:rsidR="005C6F18" w:rsidRPr="00E86E22" w14:paraId="18272DB1" w14:textId="77777777" w:rsidTr="008F7A7A">
        <w:trPr>
          <w:cantSplit/>
          <w:trHeight w:val="335"/>
        </w:trPr>
        <w:tc>
          <w:tcPr>
            <w:tcW w:w="1693" w:type="dxa"/>
            <w:gridSpan w:val="2"/>
            <w:tcBorders>
              <w:top w:val="single" w:sz="2" w:space="0" w:color="auto"/>
              <w:left w:val="single" w:sz="18" w:space="0" w:color="auto"/>
              <w:bottom w:val="single" w:sz="18" w:space="0" w:color="auto"/>
              <w:right w:val="single" w:sz="2" w:space="0" w:color="auto"/>
            </w:tcBorders>
            <w:vAlign w:val="center"/>
          </w:tcPr>
          <w:p w14:paraId="6FD11E8D" w14:textId="77777777" w:rsidR="005C6F18" w:rsidRPr="00E86E22" w:rsidRDefault="005C6F18" w:rsidP="009218A8">
            <w:pPr>
              <w:pStyle w:val="Tabulkazhlav"/>
              <w:jc w:val="both"/>
              <w:rPr>
                <w:rFonts w:cs="Arial"/>
              </w:rPr>
            </w:pPr>
            <w:r w:rsidRPr="00E86E22">
              <w:rPr>
                <w:rFonts w:cs="Arial"/>
              </w:rPr>
              <w:t>Název dokumentu:</w:t>
            </w:r>
          </w:p>
        </w:tc>
        <w:tc>
          <w:tcPr>
            <w:tcW w:w="8367" w:type="dxa"/>
            <w:gridSpan w:val="9"/>
            <w:tcBorders>
              <w:top w:val="single" w:sz="2" w:space="0" w:color="auto"/>
              <w:left w:val="single" w:sz="2" w:space="0" w:color="auto"/>
              <w:bottom w:val="single" w:sz="18" w:space="0" w:color="auto"/>
              <w:right w:val="single" w:sz="18" w:space="0" w:color="auto"/>
            </w:tcBorders>
            <w:vAlign w:val="center"/>
          </w:tcPr>
          <w:p w14:paraId="448E0A1F" w14:textId="77777777" w:rsidR="005C6F18" w:rsidRPr="00E86E22" w:rsidRDefault="005C6F18" w:rsidP="009218A8">
            <w:pPr>
              <w:pStyle w:val="Tabulkazkladn"/>
              <w:jc w:val="both"/>
              <w:rPr>
                <w:rFonts w:cs="Arial"/>
                <w:sz w:val="36"/>
                <w:szCs w:val="36"/>
              </w:rPr>
            </w:pPr>
            <w:r w:rsidRPr="00E86E22">
              <w:rPr>
                <w:rFonts w:cs="Arial"/>
                <w:sz w:val="36"/>
                <w:szCs w:val="36"/>
              </w:rPr>
              <w:t>A,B PRŮVODNÍ a TECHNICKÁ ZPRÁVA</w:t>
            </w:r>
          </w:p>
        </w:tc>
      </w:tr>
      <w:tr w:rsidR="009E48E9" w:rsidRPr="00E86E22" w14:paraId="479553D0" w14:textId="77777777" w:rsidTr="00866C3B">
        <w:trPr>
          <w:cantSplit/>
          <w:trHeight w:val="43"/>
        </w:trPr>
        <w:tc>
          <w:tcPr>
            <w:tcW w:w="1693" w:type="dxa"/>
            <w:gridSpan w:val="2"/>
            <w:tcBorders>
              <w:top w:val="single" w:sz="18" w:space="0" w:color="auto"/>
              <w:left w:val="single" w:sz="18" w:space="0" w:color="auto"/>
              <w:bottom w:val="nil"/>
              <w:right w:val="single" w:sz="2" w:space="0" w:color="auto"/>
            </w:tcBorders>
            <w:vAlign w:val="bottom"/>
          </w:tcPr>
          <w:p w14:paraId="32109E64" w14:textId="77777777" w:rsidR="009E48E9" w:rsidRPr="00E86E22" w:rsidRDefault="009E48E9" w:rsidP="009218A8">
            <w:pPr>
              <w:pStyle w:val="Tabulkazhlav"/>
              <w:jc w:val="both"/>
              <w:rPr>
                <w:rFonts w:cs="Arial"/>
              </w:rPr>
            </w:pPr>
            <w:r w:rsidRPr="00E86E22">
              <w:rPr>
                <w:rFonts w:cs="Arial"/>
              </w:rPr>
              <w:t>Kód dokumentu:</w:t>
            </w:r>
          </w:p>
        </w:tc>
        <w:tc>
          <w:tcPr>
            <w:tcW w:w="4252" w:type="dxa"/>
            <w:gridSpan w:val="4"/>
            <w:tcBorders>
              <w:top w:val="single" w:sz="18" w:space="0" w:color="auto"/>
              <w:left w:val="single" w:sz="2" w:space="0" w:color="auto"/>
              <w:bottom w:val="nil"/>
              <w:right w:val="single" w:sz="6" w:space="0" w:color="auto"/>
            </w:tcBorders>
            <w:vAlign w:val="bottom"/>
          </w:tcPr>
          <w:p w14:paraId="429939EB" w14:textId="77777777" w:rsidR="009E48E9" w:rsidRPr="00E86E22" w:rsidRDefault="009E48E9" w:rsidP="009218A8">
            <w:pPr>
              <w:tabs>
                <w:tab w:val="right" w:pos="5875"/>
              </w:tabs>
              <w:ind w:right="72"/>
              <w:jc w:val="both"/>
              <w:rPr>
                <w:rFonts w:cs="Arial"/>
              </w:rPr>
            </w:pPr>
            <w:r w:rsidRPr="00E86E22">
              <w:rPr>
                <w:rFonts w:cs="Arial"/>
              </w:rPr>
              <w:t>B-</w:t>
            </w:r>
            <w:r w:rsidR="004F276D" w:rsidRPr="00E86E22">
              <w:rPr>
                <w:rFonts w:cs="Arial"/>
              </w:rPr>
              <w:t>12</w:t>
            </w:r>
            <w:r w:rsidRPr="00E86E22">
              <w:rPr>
                <w:rFonts w:cs="Arial"/>
              </w:rPr>
              <w:t>-</w:t>
            </w:r>
            <w:r w:rsidR="004F276D" w:rsidRPr="00E86E22">
              <w:rPr>
                <w:rFonts w:cs="Arial"/>
              </w:rPr>
              <w:t>091</w:t>
            </w:r>
            <w:r w:rsidRPr="00E86E22">
              <w:rPr>
                <w:rFonts w:cs="Arial"/>
              </w:rPr>
              <w:t>-000</w:t>
            </w:r>
          </w:p>
        </w:tc>
        <w:tc>
          <w:tcPr>
            <w:tcW w:w="709" w:type="dxa"/>
            <w:tcBorders>
              <w:top w:val="single" w:sz="18" w:space="0" w:color="auto"/>
              <w:left w:val="single" w:sz="6" w:space="0" w:color="auto"/>
              <w:bottom w:val="nil"/>
              <w:right w:val="single" w:sz="6" w:space="0" w:color="auto"/>
            </w:tcBorders>
            <w:vAlign w:val="bottom"/>
          </w:tcPr>
          <w:p w14:paraId="0B4FD32D" w14:textId="77777777" w:rsidR="009E48E9" w:rsidRPr="00E86E22" w:rsidRDefault="004F276D" w:rsidP="009218A8">
            <w:pPr>
              <w:jc w:val="both"/>
              <w:rPr>
                <w:rFonts w:cs="Arial"/>
              </w:rPr>
            </w:pPr>
            <w:r w:rsidRPr="00E86E22">
              <w:rPr>
                <w:rFonts w:cs="Arial"/>
              </w:rPr>
              <w:t>A2</w:t>
            </w:r>
          </w:p>
        </w:tc>
        <w:tc>
          <w:tcPr>
            <w:tcW w:w="708" w:type="dxa"/>
            <w:tcBorders>
              <w:top w:val="single" w:sz="18" w:space="0" w:color="auto"/>
              <w:left w:val="single" w:sz="6" w:space="0" w:color="auto"/>
              <w:bottom w:val="nil"/>
              <w:right w:val="single" w:sz="6" w:space="0" w:color="auto"/>
            </w:tcBorders>
            <w:vAlign w:val="bottom"/>
          </w:tcPr>
          <w:p w14:paraId="106520EB" w14:textId="77777777" w:rsidR="009E48E9" w:rsidRPr="00E86E22" w:rsidRDefault="005C6F18" w:rsidP="009218A8">
            <w:pPr>
              <w:jc w:val="both"/>
              <w:rPr>
                <w:rFonts w:cs="Arial"/>
              </w:rPr>
            </w:pPr>
            <w:r w:rsidRPr="00E86E22">
              <w:rPr>
                <w:rFonts w:cs="Arial"/>
              </w:rPr>
              <w:t>DVZ</w:t>
            </w:r>
          </w:p>
        </w:tc>
        <w:tc>
          <w:tcPr>
            <w:tcW w:w="1418" w:type="dxa"/>
            <w:tcBorders>
              <w:top w:val="single" w:sz="18" w:space="0" w:color="auto"/>
              <w:left w:val="single" w:sz="6" w:space="0" w:color="auto"/>
              <w:bottom w:val="nil"/>
              <w:right w:val="single" w:sz="6" w:space="0" w:color="auto"/>
            </w:tcBorders>
            <w:vAlign w:val="bottom"/>
          </w:tcPr>
          <w:p w14:paraId="12AC9A5C" w14:textId="77777777" w:rsidR="009E48E9" w:rsidRPr="00E86E22" w:rsidRDefault="00ED639F" w:rsidP="009218A8">
            <w:pPr>
              <w:jc w:val="both"/>
              <w:rPr>
                <w:rFonts w:cs="Arial"/>
                <w:sz w:val="32"/>
                <w:szCs w:val="32"/>
              </w:rPr>
            </w:pPr>
            <w:r w:rsidRPr="00E86E22">
              <w:rPr>
                <w:rFonts w:cs="Arial"/>
                <w:sz w:val="32"/>
                <w:szCs w:val="32"/>
              </w:rPr>
              <w:t>A</w:t>
            </w:r>
            <w:r w:rsidR="005C6F18" w:rsidRPr="00E86E22">
              <w:rPr>
                <w:rFonts w:cs="Arial"/>
                <w:sz w:val="32"/>
                <w:szCs w:val="32"/>
              </w:rPr>
              <w:t>,B</w:t>
            </w:r>
          </w:p>
        </w:tc>
        <w:tc>
          <w:tcPr>
            <w:tcW w:w="850" w:type="dxa"/>
            <w:tcBorders>
              <w:top w:val="single" w:sz="18" w:space="0" w:color="auto"/>
              <w:left w:val="single" w:sz="6" w:space="0" w:color="auto"/>
              <w:bottom w:val="nil"/>
              <w:right w:val="single" w:sz="6" w:space="0" w:color="auto"/>
            </w:tcBorders>
            <w:vAlign w:val="bottom"/>
          </w:tcPr>
          <w:p w14:paraId="02AA7DBD" w14:textId="77777777" w:rsidR="009E48E9" w:rsidRPr="00E86E22" w:rsidRDefault="009E48E9" w:rsidP="009218A8">
            <w:pPr>
              <w:jc w:val="both"/>
              <w:rPr>
                <w:rFonts w:cs="Arial"/>
                <w:sz w:val="32"/>
                <w:szCs w:val="32"/>
              </w:rPr>
            </w:pPr>
            <w:r w:rsidRPr="00E86E22">
              <w:rPr>
                <w:rFonts w:cs="Arial"/>
                <w:sz w:val="32"/>
                <w:szCs w:val="32"/>
              </w:rPr>
              <w:t>000</w:t>
            </w:r>
          </w:p>
        </w:tc>
        <w:tc>
          <w:tcPr>
            <w:tcW w:w="430" w:type="dxa"/>
            <w:tcBorders>
              <w:top w:val="single" w:sz="18" w:space="0" w:color="auto"/>
              <w:left w:val="single" w:sz="6" w:space="0" w:color="auto"/>
              <w:bottom w:val="nil"/>
              <w:right w:val="single" w:sz="18" w:space="0" w:color="auto"/>
            </w:tcBorders>
            <w:vAlign w:val="bottom"/>
          </w:tcPr>
          <w:p w14:paraId="61A6659E" w14:textId="77777777" w:rsidR="009E48E9" w:rsidRPr="00E86E22" w:rsidRDefault="009E48E9" w:rsidP="009218A8">
            <w:pPr>
              <w:jc w:val="both"/>
              <w:rPr>
                <w:rFonts w:cs="Arial"/>
              </w:rPr>
            </w:pPr>
            <w:r w:rsidRPr="00E86E22">
              <w:rPr>
                <w:rFonts w:cs="Arial"/>
              </w:rPr>
              <w:t>0</w:t>
            </w:r>
            <w:r w:rsidR="005C6F18" w:rsidRPr="00E86E22">
              <w:rPr>
                <w:rFonts w:cs="Arial"/>
              </w:rPr>
              <w:t>0</w:t>
            </w:r>
          </w:p>
        </w:tc>
      </w:tr>
      <w:tr w:rsidR="009E48E9" w:rsidRPr="00E86E22" w14:paraId="12562C2A" w14:textId="77777777" w:rsidTr="008F7A7A">
        <w:trPr>
          <w:cantSplit/>
          <w:trHeight w:val="227"/>
        </w:trPr>
        <w:tc>
          <w:tcPr>
            <w:tcW w:w="1693" w:type="dxa"/>
            <w:gridSpan w:val="2"/>
            <w:tcBorders>
              <w:top w:val="nil"/>
              <w:left w:val="single" w:sz="18" w:space="0" w:color="auto"/>
              <w:bottom w:val="single" w:sz="18" w:space="0" w:color="auto"/>
              <w:right w:val="single" w:sz="2" w:space="0" w:color="auto"/>
            </w:tcBorders>
          </w:tcPr>
          <w:p w14:paraId="46BD353E" w14:textId="77777777" w:rsidR="009E48E9" w:rsidRPr="00E86E22" w:rsidRDefault="009E48E9" w:rsidP="009218A8">
            <w:pPr>
              <w:tabs>
                <w:tab w:val="center" w:pos="5308"/>
              </w:tabs>
              <w:jc w:val="both"/>
              <w:rPr>
                <w:rFonts w:cs="Arial"/>
              </w:rPr>
            </w:pPr>
          </w:p>
        </w:tc>
        <w:tc>
          <w:tcPr>
            <w:tcW w:w="4252" w:type="dxa"/>
            <w:gridSpan w:val="4"/>
            <w:tcBorders>
              <w:top w:val="nil"/>
              <w:left w:val="single" w:sz="2" w:space="0" w:color="auto"/>
              <w:bottom w:val="single" w:sz="18" w:space="0" w:color="auto"/>
              <w:right w:val="single" w:sz="6" w:space="0" w:color="auto"/>
            </w:tcBorders>
          </w:tcPr>
          <w:p w14:paraId="63B06DD4" w14:textId="77777777" w:rsidR="009E48E9" w:rsidRPr="00E86E22" w:rsidRDefault="009E48E9" w:rsidP="009218A8">
            <w:pPr>
              <w:tabs>
                <w:tab w:val="center" w:pos="5308"/>
              </w:tabs>
              <w:ind w:left="3267"/>
              <w:jc w:val="both"/>
              <w:rPr>
                <w:rFonts w:cs="Arial"/>
                <w:sz w:val="12"/>
                <w:szCs w:val="12"/>
              </w:rPr>
            </w:pPr>
            <w:r w:rsidRPr="00E86E22">
              <w:rPr>
                <w:rFonts w:cs="Arial"/>
                <w:sz w:val="12"/>
                <w:szCs w:val="12"/>
              </w:rPr>
              <w:t>číslo zakázky</w:t>
            </w:r>
          </w:p>
        </w:tc>
        <w:tc>
          <w:tcPr>
            <w:tcW w:w="709" w:type="dxa"/>
            <w:tcBorders>
              <w:top w:val="nil"/>
              <w:left w:val="single" w:sz="6" w:space="0" w:color="auto"/>
              <w:bottom w:val="single" w:sz="18" w:space="0" w:color="auto"/>
              <w:right w:val="single" w:sz="6" w:space="0" w:color="auto"/>
            </w:tcBorders>
          </w:tcPr>
          <w:p w14:paraId="027243D9" w14:textId="77777777" w:rsidR="009E48E9" w:rsidRPr="00E86E22" w:rsidRDefault="009E48E9" w:rsidP="009218A8">
            <w:pPr>
              <w:jc w:val="both"/>
              <w:rPr>
                <w:rFonts w:cs="Arial"/>
                <w:sz w:val="12"/>
                <w:szCs w:val="12"/>
              </w:rPr>
            </w:pPr>
            <w:r w:rsidRPr="00E86E22">
              <w:rPr>
                <w:rFonts w:cs="Arial"/>
                <w:sz w:val="12"/>
                <w:szCs w:val="12"/>
              </w:rPr>
              <w:t>objekt</w:t>
            </w:r>
          </w:p>
        </w:tc>
        <w:tc>
          <w:tcPr>
            <w:tcW w:w="708" w:type="dxa"/>
            <w:tcBorders>
              <w:top w:val="nil"/>
              <w:left w:val="single" w:sz="6" w:space="0" w:color="auto"/>
              <w:bottom w:val="single" w:sz="18" w:space="0" w:color="auto"/>
              <w:right w:val="single" w:sz="6" w:space="0" w:color="auto"/>
            </w:tcBorders>
          </w:tcPr>
          <w:p w14:paraId="74A18989" w14:textId="77777777" w:rsidR="009E48E9" w:rsidRPr="00E86E22" w:rsidRDefault="009E48E9" w:rsidP="009218A8">
            <w:pPr>
              <w:jc w:val="both"/>
              <w:rPr>
                <w:rFonts w:cs="Arial"/>
                <w:sz w:val="12"/>
                <w:szCs w:val="12"/>
              </w:rPr>
            </w:pPr>
            <w:r w:rsidRPr="00E86E22">
              <w:rPr>
                <w:rFonts w:cs="Arial"/>
                <w:sz w:val="12"/>
                <w:szCs w:val="12"/>
              </w:rPr>
              <w:t>stupeň</w:t>
            </w:r>
          </w:p>
        </w:tc>
        <w:tc>
          <w:tcPr>
            <w:tcW w:w="1418" w:type="dxa"/>
            <w:tcBorders>
              <w:top w:val="nil"/>
              <w:left w:val="single" w:sz="6" w:space="0" w:color="auto"/>
              <w:bottom w:val="single" w:sz="18" w:space="0" w:color="auto"/>
              <w:right w:val="single" w:sz="6" w:space="0" w:color="auto"/>
            </w:tcBorders>
          </w:tcPr>
          <w:p w14:paraId="74264554" w14:textId="77777777" w:rsidR="009E48E9" w:rsidRPr="00E86E22" w:rsidRDefault="009E48E9" w:rsidP="009218A8">
            <w:pPr>
              <w:jc w:val="both"/>
              <w:rPr>
                <w:rFonts w:cs="Arial"/>
                <w:sz w:val="12"/>
                <w:szCs w:val="12"/>
              </w:rPr>
            </w:pPr>
            <w:r w:rsidRPr="00E86E22">
              <w:rPr>
                <w:rFonts w:cs="Arial"/>
                <w:sz w:val="12"/>
                <w:szCs w:val="12"/>
              </w:rPr>
              <w:t>členění dokumentace</w:t>
            </w:r>
          </w:p>
        </w:tc>
        <w:tc>
          <w:tcPr>
            <w:tcW w:w="850" w:type="dxa"/>
            <w:tcBorders>
              <w:top w:val="nil"/>
              <w:left w:val="single" w:sz="6" w:space="0" w:color="auto"/>
              <w:bottom w:val="single" w:sz="18" w:space="0" w:color="auto"/>
              <w:right w:val="single" w:sz="6" w:space="0" w:color="auto"/>
            </w:tcBorders>
          </w:tcPr>
          <w:p w14:paraId="7B3EA252" w14:textId="77777777" w:rsidR="009E48E9" w:rsidRPr="00E86E22" w:rsidRDefault="009E48E9" w:rsidP="009218A8">
            <w:pPr>
              <w:jc w:val="both"/>
              <w:rPr>
                <w:rFonts w:cs="Arial"/>
                <w:sz w:val="12"/>
                <w:szCs w:val="12"/>
              </w:rPr>
            </w:pPr>
            <w:r w:rsidRPr="00E86E22">
              <w:rPr>
                <w:rFonts w:cs="Arial"/>
                <w:sz w:val="12"/>
                <w:szCs w:val="12"/>
              </w:rPr>
              <w:t>č. výkresu</w:t>
            </w:r>
          </w:p>
        </w:tc>
        <w:tc>
          <w:tcPr>
            <w:tcW w:w="430" w:type="dxa"/>
            <w:tcBorders>
              <w:top w:val="nil"/>
              <w:left w:val="single" w:sz="6" w:space="0" w:color="auto"/>
              <w:bottom w:val="single" w:sz="18" w:space="0" w:color="auto"/>
              <w:right w:val="single" w:sz="18" w:space="0" w:color="auto"/>
            </w:tcBorders>
          </w:tcPr>
          <w:p w14:paraId="2CE618E7" w14:textId="77777777" w:rsidR="009E48E9" w:rsidRPr="00E86E22" w:rsidRDefault="009E48E9" w:rsidP="009218A8">
            <w:pPr>
              <w:jc w:val="both"/>
              <w:rPr>
                <w:rFonts w:cs="Arial"/>
                <w:sz w:val="12"/>
                <w:szCs w:val="12"/>
              </w:rPr>
            </w:pPr>
            <w:r w:rsidRPr="00E86E22">
              <w:rPr>
                <w:rFonts w:cs="Arial"/>
                <w:sz w:val="12"/>
                <w:szCs w:val="12"/>
              </w:rPr>
              <w:t>rev.</w:t>
            </w:r>
          </w:p>
        </w:tc>
      </w:tr>
    </w:tbl>
    <w:p w14:paraId="0EE8FD5C" w14:textId="77777777" w:rsidR="00F93D1B" w:rsidRPr="00E86E22" w:rsidRDefault="00F93D1B" w:rsidP="009218A8">
      <w:pPr>
        <w:jc w:val="both"/>
        <w:rPr>
          <w:rFonts w:cs="Arial"/>
        </w:rPr>
      </w:pPr>
    </w:p>
    <w:p w14:paraId="1B4C6B72" w14:textId="77777777" w:rsidR="009E48E9" w:rsidRPr="00E86E22" w:rsidRDefault="009E48E9" w:rsidP="009218A8">
      <w:pPr>
        <w:jc w:val="both"/>
        <w:rPr>
          <w:rFonts w:cs="Arial"/>
        </w:rPr>
        <w:sectPr w:rsidR="009E48E9" w:rsidRPr="00E86E22" w:rsidSect="003B060B">
          <w:headerReference w:type="default" r:id="rId8"/>
          <w:footerReference w:type="even" r:id="rId9"/>
          <w:footerReference w:type="default" r:id="rId10"/>
          <w:headerReference w:type="first" r:id="rId11"/>
          <w:footerReference w:type="first" r:id="rId12"/>
          <w:pgSz w:w="11906" w:h="16838" w:code="9"/>
          <w:pgMar w:top="1134" w:right="851" w:bottom="1418" w:left="1134" w:header="709" w:footer="601" w:gutter="0"/>
          <w:cols w:space="708"/>
          <w:titlePg/>
        </w:sectPr>
      </w:pPr>
    </w:p>
    <w:p w14:paraId="5DC2B0A8" w14:textId="77777777" w:rsidR="00F93D1B" w:rsidRPr="00E86E22" w:rsidRDefault="00F93D1B" w:rsidP="009218A8">
      <w:pPr>
        <w:jc w:val="both"/>
        <w:rPr>
          <w:rFonts w:cs="Arial"/>
          <w:sz w:val="24"/>
        </w:rPr>
      </w:pPr>
      <w:r w:rsidRPr="00E86E22">
        <w:rPr>
          <w:rFonts w:cs="Arial"/>
          <w:sz w:val="24"/>
        </w:rPr>
        <w:lastRenderedPageBreak/>
        <w:t>Obsah:</w:t>
      </w:r>
    </w:p>
    <w:p w14:paraId="10FFF85F" w14:textId="77777777" w:rsidR="006463D6" w:rsidRDefault="001005BD">
      <w:pPr>
        <w:pStyle w:val="Obsah1"/>
        <w:rPr>
          <w:rFonts w:asciiTheme="minorHAnsi" w:eastAsiaTheme="minorEastAsia" w:hAnsiTheme="minorHAnsi" w:cstheme="minorBidi"/>
          <w:bCs w:val="0"/>
          <w:sz w:val="22"/>
          <w:szCs w:val="22"/>
        </w:rPr>
      </w:pPr>
      <w:r w:rsidRPr="00E86E22">
        <w:rPr>
          <w:rFonts w:ascii="Arial" w:hAnsi="Arial" w:cs="Arial"/>
          <w:sz w:val="22"/>
          <w:szCs w:val="28"/>
        </w:rPr>
        <w:fldChar w:fldCharType="begin"/>
      </w:r>
      <w:r w:rsidR="00F93D1B" w:rsidRPr="00E86E22">
        <w:rPr>
          <w:rFonts w:ascii="Arial" w:hAnsi="Arial" w:cs="Arial"/>
          <w:sz w:val="22"/>
          <w:szCs w:val="28"/>
        </w:rPr>
        <w:instrText xml:space="preserve"> TOC \o "1-3" \h \z </w:instrText>
      </w:r>
      <w:r w:rsidRPr="00E86E22">
        <w:rPr>
          <w:rFonts w:ascii="Arial" w:hAnsi="Arial" w:cs="Arial"/>
          <w:sz w:val="22"/>
          <w:szCs w:val="28"/>
        </w:rPr>
        <w:fldChar w:fldCharType="separate"/>
      </w:r>
      <w:hyperlink w:anchor="_Toc390259049" w:history="1">
        <w:r w:rsidR="006463D6" w:rsidRPr="00671D45">
          <w:rPr>
            <w:rStyle w:val="Hypertextovodkaz"/>
            <w:rFonts w:ascii="Arial" w:hAnsi="Arial" w:cs="Arial"/>
          </w:rPr>
          <w:t>1.</w:t>
        </w:r>
        <w:r w:rsidR="006463D6">
          <w:rPr>
            <w:rFonts w:asciiTheme="minorHAnsi" w:eastAsiaTheme="minorEastAsia" w:hAnsiTheme="minorHAnsi" w:cstheme="minorBidi"/>
            <w:bCs w:val="0"/>
            <w:sz w:val="22"/>
            <w:szCs w:val="22"/>
          </w:rPr>
          <w:tab/>
        </w:r>
        <w:r w:rsidR="006463D6" w:rsidRPr="00671D45">
          <w:rPr>
            <w:rStyle w:val="Hypertextovodkaz"/>
            <w:rFonts w:ascii="Arial" w:hAnsi="Arial" w:cs="Arial"/>
          </w:rPr>
          <w:t>Identifikace stavby, stavebníka, projektanta</w:t>
        </w:r>
        <w:r w:rsidR="006463D6">
          <w:rPr>
            <w:webHidden/>
          </w:rPr>
          <w:tab/>
        </w:r>
        <w:r>
          <w:rPr>
            <w:webHidden/>
          </w:rPr>
          <w:fldChar w:fldCharType="begin"/>
        </w:r>
        <w:r w:rsidR="006463D6">
          <w:rPr>
            <w:webHidden/>
          </w:rPr>
          <w:instrText xml:space="preserve"> PAGEREF _Toc390259049 \h </w:instrText>
        </w:r>
        <w:r>
          <w:rPr>
            <w:webHidden/>
          </w:rPr>
        </w:r>
        <w:r>
          <w:rPr>
            <w:webHidden/>
          </w:rPr>
          <w:fldChar w:fldCharType="separate"/>
        </w:r>
        <w:r w:rsidR="00FE57F1">
          <w:rPr>
            <w:webHidden/>
          </w:rPr>
          <w:t>3</w:t>
        </w:r>
        <w:r>
          <w:rPr>
            <w:webHidden/>
          </w:rPr>
          <w:fldChar w:fldCharType="end"/>
        </w:r>
      </w:hyperlink>
    </w:p>
    <w:p w14:paraId="46E81819" w14:textId="77777777" w:rsidR="006463D6" w:rsidRDefault="00FE57F1">
      <w:pPr>
        <w:pStyle w:val="Obsah2"/>
        <w:rPr>
          <w:rFonts w:asciiTheme="minorHAnsi" w:eastAsiaTheme="minorEastAsia" w:hAnsiTheme="minorHAnsi" w:cstheme="minorBidi"/>
          <w:szCs w:val="22"/>
        </w:rPr>
      </w:pPr>
      <w:r>
        <w:fldChar w:fldCharType="begin"/>
      </w:r>
      <w:r>
        <w:instrText xml:space="preserve"> HYPERLINK \l "_Toc390259050" </w:instrText>
      </w:r>
      <w:ins w:id="0" w:author="Türk Tomáš" w:date="2014-07-03T08:44:00Z"/>
      <w:r>
        <w:fldChar w:fldCharType="separate"/>
      </w:r>
      <w:r w:rsidR="006463D6" w:rsidRPr="00671D45">
        <w:rPr>
          <w:rStyle w:val="Hypertextovodkaz"/>
          <w:rFonts w:cs="Arial"/>
        </w:rPr>
        <w:t>1.1.</w:t>
      </w:r>
      <w:r w:rsidR="006463D6">
        <w:rPr>
          <w:rFonts w:asciiTheme="minorHAnsi" w:eastAsiaTheme="minorEastAsia" w:hAnsiTheme="minorHAnsi" w:cstheme="minorBidi"/>
          <w:szCs w:val="22"/>
        </w:rPr>
        <w:tab/>
      </w:r>
      <w:r w:rsidR="006463D6" w:rsidRPr="00671D45">
        <w:rPr>
          <w:rStyle w:val="Hypertextovodkaz"/>
          <w:rFonts w:cs="Arial"/>
        </w:rPr>
        <w:t>Identifikační údaje stavby</w:t>
      </w:r>
      <w:r w:rsidR="006463D6">
        <w:rPr>
          <w:webHidden/>
        </w:rPr>
        <w:tab/>
      </w:r>
      <w:r w:rsidR="001005BD">
        <w:rPr>
          <w:webHidden/>
        </w:rPr>
        <w:fldChar w:fldCharType="begin"/>
      </w:r>
      <w:r w:rsidR="006463D6">
        <w:rPr>
          <w:webHidden/>
        </w:rPr>
        <w:instrText xml:space="preserve"> PAGEREF _Toc390259050 \h </w:instrText>
      </w:r>
      <w:r w:rsidR="001005BD">
        <w:rPr>
          <w:webHidden/>
        </w:rPr>
      </w:r>
      <w:r w:rsidR="001005BD">
        <w:rPr>
          <w:webHidden/>
        </w:rPr>
        <w:fldChar w:fldCharType="separate"/>
      </w:r>
      <w:r>
        <w:rPr>
          <w:webHidden/>
        </w:rPr>
        <w:t>3</w:t>
      </w:r>
      <w:r w:rsidR="001005BD">
        <w:rPr>
          <w:webHidden/>
        </w:rPr>
        <w:fldChar w:fldCharType="end"/>
      </w:r>
      <w:r>
        <w:fldChar w:fldCharType="end"/>
      </w:r>
    </w:p>
    <w:p w14:paraId="50F14AC7" w14:textId="77777777" w:rsidR="006463D6" w:rsidRDefault="00FE57F1">
      <w:pPr>
        <w:pStyle w:val="Obsah2"/>
        <w:rPr>
          <w:rFonts w:asciiTheme="minorHAnsi" w:eastAsiaTheme="minorEastAsia" w:hAnsiTheme="minorHAnsi" w:cstheme="minorBidi"/>
          <w:szCs w:val="22"/>
        </w:rPr>
      </w:pPr>
      <w:r>
        <w:fldChar w:fldCharType="begin"/>
      </w:r>
      <w:r>
        <w:instrText xml:space="preserve"> HYPERLINK \l "_Toc390259051" </w:instrText>
      </w:r>
      <w:ins w:id="1" w:author="Türk Tomáš" w:date="2014-07-03T08:44:00Z"/>
      <w:r>
        <w:fldChar w:fldCharType="separate"/>
      </w:r>
      <w:r w:rsidR="006463D6" w:rsidRPr="00671D45">
        <w:rPr>
          <w:rStyle w:val="Hypertextovodkaz"/>
          <w:rFonts w:cs="Arial"/>
        </w:rPr>
        <w:t>1.2.</w:t>
      </w:r>
      <w:r w:rsidR="006463D6">
        <w:rPr>
          <w:rFonts w:asciiTheme="minorHAnsi" w:eastAsiaTheme="minorEastAsia" w:hAnsiTheme="minorHAnsi" w:cstheme="minorBidi"/>
          <w:szCs w:val="22"/>
        </w:rPr>
        <w:tab/>
      </w:r>
      <w:r w:rsidR="006463D6" w:rsidRPr="00671D45">
        <w:rPr>
          <w:rStyle w:val="Hypertextovodkaz"/>
          <w:rFonts w:cs="Arial"/>
        </w:rPr>
        <w:t>Stavebník a provozovatel</w:t>
      </w:r>
      <w:r w:rsidR="006463D6">
        <w:rPr>
          <w:webHidden/>
        </w:rPr>
        <w:tab/>
      </w:r>
      <w:r w:rsidR="001005BD">
        <w:rPr>
          <w:webHidden/>
        </w:rPr>
        <w:fldChar w:fldCharType="begin"/>
      </w:r>
      <w:r w:rsidR="006463D6">
        <w:rPr>
          <w:webHidden/>
        </w:rPr>
        <w:instrText xml:space="preserve"> PAGEREF _Toc390259051 \h </w:instrText>
      </w:r>
      <w:r w:rsidR="001005BD">
        <w:rPr>
          <w:webHidden/>
        </w:rPr>
      </w:r>
      <w:r w:rsidR="001005BD">
        <w:rPr>
          <w:webHidden/>
        </w:rPr>
        <w:fldChar w:fldCharType="separate"/>
      </w:r>
      <w:r>
        <w:rPr>
          <w:webHidden/>
        </w:rPr>
        <w:t>3</w:t>
      </w:r>
      <w:r w:rsidR="001005BD">
        <w:rPr>
          <w:webHidden/>
        </w:rPr>
        <w:fldChar w:fldCharType="end"/>
      </w:r>
      <w:r>
        <w:fldChar w:fldCharType="end"/>
      </w:r>
    </w:p>
    <w:p w14:paraId="53CE8A03" w14:textId="77777777" w:rsidR="006463D6" w:rsidRDefault="00FE57F1">
      <w:pPr>
        <w:pStyle w:val="Obsah2"/>
        <w:rPr>
          <w:rFonts w:asciiTheme="minorHAnsi" w:eastAsiaTheme="minorEastAsia" w:hAnsiTheme="minorHAnsi" w:cstheme="minorBidi"/>
          <w:szCs w:val="22"/>
        </w:rPr>
      </w:pPr>
      <w:r>
        <w:fldChar w:fldCharType="begin"/>
      </w:r>
      <w:r>
        <w:instrText xml:space="preserve"> HYPERLINK \l "_Toc390259052" </w:instrText>
      </w:r>
      <w:ins w:id="2" w:author="Türk Tomáš" w:date="2014-07-03T08:44:00Z"/>
      <w:r>
        <w:fldChar w:fldCharType="separate"/>
      </w:r>
      <w:r w:rsidR="006463D6" w:rsidRPr="00671D45">
        <w:rPr>
          <w:rStyle w:val="Hypertextovodkaz"/>
          <w:rFonts w:cs="Arial"/>
        </w:rPr>
        <w:t>1.3.</w:t>
      </w:r>
      <w:r w:rsidR="006463D6">
        <w:rPr>
          <w:rFonts w:asciiTheme="minorHAnsi" w:eastAsiaTheme="minorEastAsia" w:hAnsiTheme="minorHAnsi" w:cstheme="minorBidi"/>
          <w:szCs w:val="22"/>
        </w:rPr>
        <w:tab/>
      </w:r>
      <w:r w:rsidR="006463D6" w:rsidRPr="00671D45">
        <w:rPr>
          <w:rStyle w:val="Hypertextovodkaz"/>
          <w:rFonts w:cs="Arial"/>
        </w:rPr>
        <w:t>Zpracovatel dokumentace</w:t>
      </w:r>
      <w:r w:rsidR="006463D6">
        <w:rPr>
          <w:webHidden/>
        </w:rPr>
        <w:tab/>
      </w:r>
      <w:r w:rsidR="001005BD">
        <w:rPr>
          <w:webHidden/>
        </w:rPr>
        <w:fldChar w:fldCharType="begin"/>
      </w:r>
      <w:r w:rsidR="006463D6">
        <w:rPr>
          <w:webHidden/>
        </w:rPr>
        <w:instrText xml:space="preserve"> PAGEREF _Toc390259052 \h </w:instrText>
      </w:r>
      <w:r w:rsidR="001005BD">
        <w:rPr>
          <w:webHidden/>
        </w:rPr>
      </w:r>
      <w:r w:rsidR="001005BD">
        <w:rPr>
          <w:webHidden/>
        </w:rPr>
        <w:fldChar w:fldCharType="separate"/>
      </w:r>
      <w:r>
        <w:rPr>
          <w:webHidden/>
        </w:rPr>
        <w:t>3</w:t>
      </w:r>
      <w:r w:rsidR="001005BD">
        <w:rPr>
          <w:webHidden/>
        </w:rPr>
        <w:fldChar w:fldCharType="end"/>
      </w:r>
      <w:r>
        <w:fldChar w:fldCharType="end"/>
      </w:r>
    </w:p>
    <w:p w14:paraId="35916723" w14:textId="77777777" w:rsidR="006463D6" w:rsidRDefault="00FE57F1">
      <w:pPr>
        <w:pStyle w:val="Obsah1"/>
        <w:rPr>
          <w:rFonts w:asciiTheme="minorHAnsi" w:eastAsiaTheme="minorEastAsia" w:hAnsiTheme="minorHAnsi" w:cstheme="minorBidi"/>
          <w:bCs w:val="0"/>
          <w:sz w:val="22"/>
          <w:szCs w:val="22"/>
        </w:rPr>
      </w:pPr>
      <w:r>
        <w:fldChar w:fldCharType="begin"/>
      </w:r>
      <w:r>
        <w:instrText xml:space="preserve"> HYPERLINK \l "_Toc390259053" </w:instrText>
      </w:r>
      <w:ins w:id="3" w:author="Türk Tomáš" w:date="2014-07-03T08:44:00Z"/>
      <w:r>
        <w:fldChar w:fldCharType="separate"/>
      </w:r>
      <w:r w:rsidR="006463D6" w:rsidRPr="00671D45">
        <w:rPr>
          <w:rStyle w:val="Hypertextovodkaz"/>
          <w:rFonts w:ascii="Arial" w:hAnsi="Arial" w:cs="Arial"/>
        </w:rPr>
        <w:t>2.</w:t>
      </w:r>
      <w:r w:rsidR="006463D6">
        <w:rPr>
          <w:rFonts w:asciiTheme="minorHAnsi" w:eastAsiaTheme="minorEastAsia" w:hAnsiTheme="minorHAnsi" w:cstheme="minorBidi"/>
          <w:bCs w:val="0"/>
          <w:sz w:val="22"/>
          <w:szCs w:val="22"/>
        </w:rPr>
        <w:tab/>
      </w:r>
      <w:r w:rsidR="006463D6" w:rsidRPr="00671D45">
        <w:rPr>
          <w:rStyle w:val="Hypertextovodkaz"/>
          <w:rFonts w:ascii="Arial" w:hAnsi="Arial" w:cs="Arial"/>
        </w:rPr>
        <w:t>Stavební program</w:t>
      </w:r>
      <w:r w:rsidR="006463D6">
        <w:rPr>
          <w:webHidden/>
        </w:rPr>
        <w:tab/>
      </w:r>
      <w:r w:rsidR="001005BD">
        <w:rPr>
          <w:webHidden/>
        </w:rPr>
        <w:fldChar w:fldCharType="begin"/>
      </w:r>
      <w:r w:rsidR="006463D6">
        <w:rPr>
          <w:webHidden/>
        </w:rPr>
        <w:instrText xml:space="preserve"> PAGEREF _Toc390259053 \h </w:instrText>
      </w:r>
      <w:r w:rsidR="001005BD">
        <w:rPr>
          <w:webHidden/>
        </w:rPr>
      </w:r>
      <w:r w:rsidR="001005BD">
        <w:rPr>
          <w:webHidden/>
        </w:rPr>
        <w:fldChar w:fldCharType="separate"/>
      </w:r>
      <w:r>
        <w:rPr>
          <w:webHidden/>
        </w:rPr>
        <w:t>4</w:t>
      </w:r>
      <w:r w:rsidR="001005BD">
        <w:rPr>
          <w:webHidden/>
        </w:rPr>
        <w:fldChar w:fldCharType="end"/>
      </w:r>
      <w:r>
        <w:fldChar w:fldCharType="end"/>
      </w:r>
    </w:p>
    <w:p w14:paraId="262E7F96" w14:textId="77777777" w:rsidR="006463D6" w:rsidRDefault="00FE57F1">
      <w:pPr>
        <w:pStyle w:val="Obsah1"/>
        <w:rPr>
          <w:rFonts w:asciiTheme="minorHAnsi" w:eastAsiaTheme="minorEastAsia" w:hAnsiTheme="minorHAnsi" w:cstheme="minorBidi"/>
          <w:bCs w:val="0"/>
          <w:sz w:val="22"/>
          <w:szCs w:val="22"/>
        </w:rPr>
      </w:pPr>
      <w:r>
        <w:fldChar w:fldCharType="begin"/>
      </w:r>
      <w:r>
        <w:instrText xml:space="preserve"> HYPERLINK \l "_Toc390259054" </w:instrText>
      </w:r>
      <w:ins w:id="4" w:author="Türk Tomáš" w:date="2014-07-03T08:44:00Z"/>
      <w:r>
        <w:fldChar w:fldCharType="separate"/>
      </w:r>
      <w:r w:rsidR="006463D6" w:rsidRPr="00671D45">
        <w:rPr>
          <w:rStyle w:val="Hypertextovodkaz"/>
          <w:rFonts w:ascii="Arial" w:hAnsi="Arial" w:cs="Arial"/>
        </w:rPr>
        <w:t>3.</w:t>
      </w:r>
      <w:r w:rsidR="006463D6">
        <w:rPr>
          <w:rFonts w:asciiTheme="minorHAnsi" w:eastAsiaTheme="minorEastAsia" w:hAnsiTheme="minorHAnsi" w:cstheme="minorBidi"/>
          <w:bCs w:val="0"/>
          <w:sz w:val="22"/>
          <w:szCs w:val="22"/>
        </w:rPr>
        <w:tab/>
      </w:r>
      <w:r w:rsidR="006463D6" w:rsidRPr="00671D45">
        <w:rPr>
          <w:rStyle w:val="Hypertextovodkaz"/>
          <w:rFonts w:ascii="Arial" w:hAnsi="Arial" w:cs="Arial"/>
        </w:rPr>
        <w:t>Návrh koncepce řešení</w:t>
      </w:r>
      <w:r w:rsidR="006463D6">
        <w:rPr>
          <w:webHidden/>
        </w:rPr>
        <w:tab/>
      </w:r>
      <w:r w:rsidR="001005BD">
        <w:rPr>
          <w:webHidden/>
        </w:rPr>
        <w:fldChar w:fldCharType="begin"/>
      </w:r>
      <w:r w:rsidR="006463D6">
        <w:rPr>
          <w:webHidden/>
        </w:rPr>
        <w:instrText xml:space="preserve"> PAGEREF _Toc390259054 \h </w:instrText>
      </w:r>
      <w:r w:rsidR="001005BD">
        <w:rPr>
          <w:webHidden/>
        </w:rPr>
      </w:r>
      <w:r w:rsidR="001005BD">
        <w:rPr>
          <w:webHidden/>
        </w:rPr>
        <w:fldChar w:fldCharType="separate"/>
      </w:r>
      <w:r>
        <w:rPr>
          <w:webHidden/>
        </w:rPr>
        <w:t>6</w:t>
      </w:r>
      <w:r w:rsidR="001005BD">
        <w:rPr>
          <w:webHidden/>
        </w:rPr>
        <w:fldChar w:fldCharType="end"/>
      </w:r>
      <w:r>
        <w:fldChar w:fldCharType="end"/>
      </w:r>
    </w:p>
    <w:p w14:paraId="60E1571C" w14:textId="77777777" w:rsidR="006463D6" w:rsidRDefault="00FE57F1">
      <w:pPr>
        <w:pStyle w:val="Obsah2"/>
        <w:rPr>
          <w:rFonts w:asciiTheme="minorHAnsi" w:eastAsiaTheme="minorEastAsia" w:hAnsiTheme="minorHAnsi" w:cstheme="minorBidi"/>
          <w:szCs w:val="22"/>
        </w:rPr>
      </w:pPr>
      <w:r>
        <w:fldChar w:fldCharType="begin"/>
      </w:r>
      <w:r>
        <w:instrText xml:space="preserve"> HYPERLINK \l "_Toc390259055" </w:instrText>
      </w:r>
      <w:ins w:id="5" w:author="Türk Tomáš" w:date="2014-07-03T08:44:00Z"/>
      <w:r>
        <w:fldChar w:fldCharType="separate"/>
      </w:r>
      <w:r w:rsidR="006463D6" w:rsidRPr="00671D45">
        <w:rPr>
          <w:rStyle w:val="Hypertextovodkaz"/>
          <w:rFonts w:cs="Arial"/>
        </w:rPr>
        <w:t>3.1.</w:t>
      </w:r>
      <w:r w:rsidR="006463D6">
        <w:rPr>
          <w:rFonts w:asciiTheme="minorHAnsi" w:eastAsiaTheme="minorEastAsia" w:hAnsiTheme="minorHAnsi" w:cstheme="minorBidi"/>
          <w:szCs w:val="22"/>
        </w:rPr>
        <w:tab/>
      </w:r>
      <w:r w:rsidR="006463D6" w:rsidRPr="00671D45">
        <w:rPr>
          <w:rStyle w:val="Hypertextovodkaz"/>
          <w:rFonts w:cs="Arial"/>
        </w:rPr>
        <w:t>Stavební část</w:t>
      </w:r>
      <w:r w:rsidR="006463D6">
        <w:rPr>
          <w:webHidden/>
        </w:rPr>
        <w:tab/>
      </w:r>
      <w:r w:rsidR="001005BD">
        <w:rPr>
          <w:webHidden/>
        </w:rPr>
        <w:fldChar w:fldCharType="begin"/>
      </w:r>
      <w:r w:rsidR="006463D6">
        <w:rPr>
          <w:webHidden/>
        </w:rPr>
        <w:instrText xml:space="preserve"> PAGEREF _Toc390259055 \h </w:instrText>
      </w:r>
      <w:r w:rsidR="001005BD">
        <w:rPr>
          <w:webHidden/>
        </w:rPr>
      </w:r>
      <w:r w:rsidR="001005BD">
        <w:rPr>
          <w:webHidden/>
        </w:rPr>
        <w:fldChar w:fldCharType="separate"/>
      </w:r>
      <w:r>
        <w:rPr>
          <w:webHidden/>
        </w:rPr>
        <w:t>6</w:t>
      </w:r>
      <w:r w:rsidR="001005BD">
        <w:rPr>
          <w:webHidden/>
        </w:rPr>
        <w:fldChar w:fldCharType="end"/>
      </w:r>
      <w:r>
        <w:fldChar w:fldCharType="end"/>
      </w:r>
    </w:p>
    <w:p w14:paraId="3FD7C129" w14:textId="77777777"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"_Toc390259056" </w:instrText>
      </w:r>
      <w:ins w:id="6" w:author="Türk Tomáš" w:date="2014-07-03T08:44:00Z"/>
      <w:r>
        <w:fldChar w:fldCharType="separate"/>
      </w:r>
      <w:r w:rsidR="006463D6" w:rsidRPr="00671D45">
        <w:rPr>
          <w:rStyle w:val="Hypertextovodkaz"/>
          <w:rFonts w:cs="Arial"/>
        </w:rPr>
        <w:t>3.1.1.</w:t>
      </w:r>
      <w:r w:rsidR="006463D6">
        <w:rPr>
          <w:rFonts w:asciiTheme="minorHAnsi" w:eastAsiaTheme="minorEastAsia" w:hAnsiTheme="minorHAnsi" w:cstheme="minorBidi"/>
          <w:i w:val="0"/>
          <w:szCs w:val="22"/>
        </w:rPr>
        <w:tab/>
      </w:r>
      <w:r w:rsidR="006463D6" w:rsidRPr="00671D45">
        <w:rPr>
          <w:rStyle w:val="Hypertextovodkaz"/>
          <w:rFonts w:cs="Arial"/>
        </w:rPr>
        <w:t>Detaily skleníku (viz příloha A)</w:t>
      </w:r>
      <w:r w:rsidR="006463D6">
        <w:rPr>
          <w:webHidden/>
        </w:rPr>
        <w:tab/>
      </w:r>
      <w:r w:rsidR="001005BD">
        <w:rPr>
          <w:webHidden/>
        </w:rPr>
        <w:fldChar w:fldCharType="begin"/>
      </w:r>
      <w:r w:rsidR="006463D6">
        <w:rPr>
          <w:webHidden/>
        </w:rPr>
        <w:instrText xml:space="preserve"> PAGEREF _Toc390259056 \h </w:instrText>
      </w:r>
      <w:r w:rsidR="001005BD">
        <w:rPr>
          <w:webHidden/>
        </w:rPr>
      </w:r>
      <w:r w:rsidR="001005BD">
        <w:rPr>
          <w:webHidden/>
        </w:rPr>
        <w:fldChar w:fldCharType="separate"/>
      </w:r>
      <w:r>
        <w:rPr>
          <w:webHidden/>
        </w:rPr>
        <w:t>6</w:t>
      </w:r>
      <w:r w:rsidR="001005BD">
        <w:rPr>
          <w:webHidden/>
        </w:rPr>
        <w:fldChar w:fldCharType="end"/>
      </w:r>
      <w:r>
        <w:fldChar w:fldCharType="end"/>
      </w:r>
    </w:p>
    <w:p w14:paraId="531A22A0" w14:textId="386CF343" w:rsidR="006463D6" w:rsidRDefault="00FE57F1">
      <w:pPr>
        <w:pStyle w:val="Obsah3"/>
        <w:rPr>
          <w:rFonts w:asciiTheme="minorHAnsi" w:eastAsiaTheme="minorEastAsia" w:hAnsiTheme="minorHAnsi" w:cstheme="minorBidi"/>
          <w:i w:val="0"/>
          <w:szCs w:val="22"/>
        </w:rPr>
      </w:pPr>
      <w:r>
        <w:fldChar w:fldCharType="begin"/>
      </w:r>
      <w:r>
        <w:instrText xml:space="preserve"> HYPERLINK \l "_Toc39</w:instrText>
      </w:r>
      <w:r>
        <w:instrText xml:space="preserve">0259057" </w:instrText>
      </w:r>
      <w:ins w:id="7" w:author="Türk Tomáš" w:date="2014-07-03T08:44:00Z"/>
      <w:r>
        <w:fldChar w:fldCharType="separate"/>
      </w:r>
      <w:r w:rsidR="006463D6" w:rsidRPr="00671D45">
        <w:rPr>
          <w:rStyle w:val="Hypertextovodkaz"/>
          <w:rFonts w:cs="Arial"/>
        </w:rPr>
        <w:t>3.1.2.</w:t>
      </w:r>
      <w:r w:rsidR="006463D6">
        <w:rPr>
          <w:rFonts w:asciiTheme="minorHAnsi" w:eastAsiaTheme="minorEastAsia" w:hAnsiTheme="minorHAnsi" w:cstheme="minorBidi"/>
          <w:i w:val="0"/>
          <w:szCs w:val="22"/>
        </w:rPr>
        <w:tab/>
      </w:r>
      <w:r w:rsidR="006463D6" w:rsidRPr="00671D45">
        <w:rPr>
          <w:rStyle w:val="Hypertextovodkaz"/>
          <w:rFonts w:cs="Arial"/>
        </w:rPr>
        <w:t>Střecha – Skleník</w:t>
      </w:r>
      <w:r w:rsidR="006463D6">
        <w:rPr>
          <w:webHidden/>
        </w:rPr>
        <w:tab/>
      </w:r>
      <w:r w:rsidR="001005BD">
        <w:rPr>
          <w:webHidden/>
        </w:rPr>
        <w:fldChar w:fldCharType="begin"/>
      </w:r>
      <w:r w:rsidR="006463D6">
        <w:rPr>
          <w:webHidden/>
        </w:rPr>
        <w:instrText xml:space="preserve"> PAGEREF _Toc390259057 \h </w:instrText>
      </w:r>
      <w:r w:rsidR="001005BD">
        <w:rPr>
          <w:webHidden/>
        </w:rPr>
      </w:r>
      <w:r w:rsidR="001005BD">
        <w:rPr>
          <w:webHidden/>
        </w:rPr>
        <w:fldChar w:fldCharType="separate"/>
      </w:r>
      <w:r>
        <w:rPr>
          <w:webHidden/>
        </w:rPr>
        <w:t>6</w:t>
      </w:r>
      <w:r w:rsidR="001005BD">
        <w:rPr>
          <w:webHidden/>
        </w:rPr>
        <w:fldChar w:fldCharType="end"/>
      </w:r>
      <w:r>
        <w:fldChar w:fldCharType="end"/>
      </w:r>
    </w:p>
    <w:p w14:paraId="2CAF4112" w14:textId="77777777" w:rsidR="006463D6" w:rsidRDefault="00FE57F1">
      <w:pPr>
        <w:pStyle w:val="Obsah2"/>
        <w:rPr>
          <w:rFonts w:asciiTheme="minorHAnsi" w:eastAsiaTheme="minorEastAsia" w:hAnsiTheme="minorHAnsi" w:cstheme="minorBidi"/>
          <w:szCs w:val="22"/>
        </w:rPr>
      </w:pPr>
      <w:r>
        <w:fldChar w:fldCharType="begin"/>
      </w:r>
      <w:r>
        <w:instrText xml:space="preserve"> HYPERLINK \l "_Toc390259058" </w:instrText>
      </w:r>
      <w:ins w:id="8" w:author="Türk Tomáš" w:date="2014-07-03T08:44:00Z"/>
      <w:r>
        <w:fldChar w:fldCharType="separate"/>
      </w:r>
      <w:r w:rsidR="006463D6" w:rsidRPr="00671D45">
        <w:rPr>
          <w:rStyle w:val="Hypertextovodkaz"/>
          <w:rFonts w:cs="Arial"/>
        </w:rPr>
        <w:t>3.2.</w:t>
      </w:r>
      <w:r w:rsidR="006463D6">
        <w:rPr>
          <w:rFonts w:asciiTheme="minorHAnsi" w:eastAsiaTheme="minorEastAsia" w:hAnsiTheme="minorHAnsi" w:cstheme="minorBidi"/>
          <w:szCs w:val="22"/>
        </w:rPr>
        <w:tab/>
      </w:r>
      <w:r w:rsidR="006463D6" w:rsidRPr="00671D45">
        <w:rPr>
          <w:rStyle w:val="Hypertextovodkaz"/>
          <w:rFonts w:cs="Arial"/>
        </w:rPr>
        <w:t>Technologické části</w:t>
      </w:r>
      <w:r w:rsidR="006463D6">
        <w:rPr>
          <w:webHidden/>
        </w:rPr>
        <w:tab/>
      </w:r>
      <w:r w:rsidR="001005BD">
        <w:rPr>
          <w:webHidden/>
        </w:rPr>
        <w:fldChar w:fldCharType="begin"/>
      </w:r>
      <w:r w:rsidR="006463D6">
        <w:rPr>
          <w:webHidden/>
        </w:rPr>
        <w:instrText xml:space="preserve"> PAGEREF _Toc390259058 \h </w:instrText>
      </w:r>
      <w:r w:rsidR="001005BD">
        <w:rPr>
          <w:webHidden/>
        </w:rPr>
      </w:r>
      <w:r w:rsidR="001005BD">
        <w:rPr>
          <w:webHidden/>
        </w:rPr>
        <w:fldChar w:fldCharType="separate"/>
      </w:r>
      <w:r>
        <w:rPr>
          <w:webHidden/>
        </w:rPr>
        <w:t>12</w:t>
      </w:r>
      <w:r w:rsidR="001005BD">
        <w:rPr>
          <w:webHidden/>
        </w:rPr>
        <w:fldChar w:fldCharType="end"/>
      </w:r>
      <w:r>
        <w:fldChar w:fldCharType="end"/>
      </w:r>
    </w:p>
    <w:p w14:paraId="5A602D6C" w14:textId="77777777"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"_Toc390259059" </w:instrText>
      </w:r>
      <w:ins w:id="9" w:author="Türk Tomáš" w:date="2014-07-03T08:44:00Z"/>
      <w:r>
        <w:fldChar w:fldCharType="separate"/>
      </w:r>
      <w:r w:rsidR="006463D6" w:rsidRPr="00671D45">
        <w:rPr>
          <w:rStyle w:val="Hypertextovodkaz"/>
          <w:rFonts w:cs="Arial"/>
        </w:rPr>
        <w:t>3.2.1.</w:t>
      </w:r>
      <w:r w:rsidR="006463D6">
        <w:rPr>
          <w:rFonts w:asciiTheme="minorHAnsi" w:eastAsiaTheme="minorEastAsia" w:hAnsiTheme="minorHAnsi" w:cstheme="minorBidi"/>
          <w:i w:val="0"/>
          <w:szCs w:val="22"/>
        </w:rPr>
        <w:tab/>
      </w:r>
      <w:r w:rsidR="006463D6" w:rsidRPr="00671D45">
        <w:rPr>
          <w:rStyle w:val="Hypertextovodkaz"/>
          <w:rFonts w:cs="Arial"/>
        </w:rPr>
        <w:t>Vzduchotechnika a chlazení</w:t>
      </w:r>
      <w:r w:rsidR="006463D6">
        <w:rPr>
          <w:webHidden/>
        </w:rPr>
        <w:tab/>
      </w:r>
      <w:r w:rsidR="001005BD">
        <w:rPr>
          <w:webHidden/>
        </w:rPr>
        <w:fldChar w:fldCharType="begin"/>
      </w:r>
      <w:r w:rsidR="006463D6">
        <w:rPr>
          <w:webHidden/>
        </w:rPr>
        <w:instrText xml:space="preserve"> PAGEREF _Toc390259059 \h </w:instrText>
      </w:r>
      <w:r w:rsidR="001005BD">
        <w:rPr>
          <w:webHidden/>
        </w:rPr>
      </w:r>
      <w:r w:rsidR="001005BD">
        <w:rPr>
          <w:webHidden/>
        </w:rPr>
        <w:fldChar w:fldCharType="separate"/>
      </w:r>
      <w:r>
        <w:rPr>
          <w:webHidden/>
        </w:rPr>
        <w:t>12</w:t>
      </w:r>
      <w:r w:rsidR="001005BD">
        <w:rPr>
          <w:webHidden/>
        </w:rPr>
        <w:fldChar w:fldCharType="end"/>
      </w:r>
      <w:r>
        <w:fldChar w:fldCharType="end"/>
      </w:r>
    </w:p>
    <w:p w14:paraId="36BB78ED" w14:textId="6FEE233D"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"_Toc390259060" </w:instrText>
      </w:r>
      <w:ins w:id="10" w:author="Türk Tomáš" w:date="2014-07-03T08:44:00Z"/>
      <w:r>
        <w:fldChar w:fldCharType="separate"/>
      </w:r>
      <w:r w:rsidR="006463D6" w:rsidRPr="00671D45">
        <w:rPr>
          <w:rStyle w:val="Hypertextovodkaz"/>
          <w:rFonts w:cs="Arial"/>
        </w:rPr>
        <w:t>3.2.2.</w:t>
      </w:r>
      <w:r w:rsidR="006463D6">
        <w:rPr>
          <w:rFonts w:asciiTheme="minorHAnsi" w:eastAsiaTheme="minorEastAsia" w:hAnsiTheme="minorHAnsi" w:cstheme="minorBidi"/>
          <w:i w:val="0"/>
          <w:szCs w:val="22"/>
        </w:rPr>
        <w:tab/>
      </w:r>
      <w:r w:rsidR="006463D6" w:rsidRPr="00671D45">
        <w:rPr>
          <w:rStyle w:val="Hypertextovodkaz"/>
          <w:rFonts w:cs="Arial"/>
        </w:rPr>
        <w:t>ZTI a rozvody chladící vody</w:t>
      </w:r>
      <w:r w:rsidR="006463D6">
        <w:rPr>
          <w:webHidden/>
        </w:rPr>
        <w:tab/>
      </w:r>
      <w:r w:rsidR="001005BD">
        <w:rPr>
          <w:webHidden/>
        </w:rPr>
        <w:fldChar w:fldCharType="begin"/>
      </w:r>
      <w:r w:rsidR="006463D6">
        <w:rPr>
          <w:webHidden/>
        </w:rPr>
        <w:instrText xml:space="preserve"> PAGEREF _Toc390259060 \h </w:instrText>
      </w:r>
      <w:r w:rsidR="001005BD">
        <w:rPr>
          <w:webHidden/>
        </w:rPr>
      </w:r>
      <w:r w:rsidR="001005BD">
        <w:rPr>
          <w:webHidden/>
        </w:rPr>
        <w:fldChar w:fldCharType="separate"/>
      </w:r>
      <w:r>
        <w:rPr>
          <w:webHidden/>
        </w:rPr>
        <w:t>14</w:t>
      </w:r>
      <w:r w:rsidR="001005BD">
        <w:rPr>
          <w:webHidden/>
        </w:rPr>
        <w:fldChar w:fldCharType="end"/>
      </w:r>
      <w:r>
        <w:fldChar w:fldCharType="end"/>
      </w:r>
    </w:p>
    <w:p w14:paraId="511AFD21" w14:textId="77777777"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"_Toc390259061" </w:instrText>
      </w:r>
      <w:ins w:id="11" w:author="Türk Tomáš" w:date="2014-07-03T08:44:00Z"/>
      <w:r>
        <w:fldChar w:fldCharType="separate"/>
      </w:r>
      <w:r w:rsidR="006463D6" w:rsidRPr="00671D45">
        <w:rPr>
          <w:rStyle w:val="Hypertextovodkaz"/>
          <w:rFonts w:cs="Arial"/>
        </w:rPr>
        <w:t>3.2.3.</w:t>
      </w:r>
      <w:r w:rsidR="006463D6">
        <w:rPr>
          <w:rFonts w:asciiTheme="minorHAnsi" w:eastAsiaTheme="minorEastAsia" w:hAnsiTheme="minorHAnsi" w:cstheme="minorBidi"/>
          <w:i w:val="0"/>
          <w:szCs w:val="22"/>
        </w:rPr>
        <w:tab/>
      </w:r>
      <w:r w:rsidR="006463D6" w:rsidRPr="00671D45">
        <w:rPr>
          <w:rStyle w:val="Hypertextovodkaz"/>
          <w:rFonts w:cs="Arial"/>
        </w:rPr>
        <w:t>Vytápění skleníku</w:t>
      </w:r>
      <w:r w:rsidR="006463D6">
        <w:rPr>
          <w:webHidden/>
        </w:rPr>
        <w:tab/>
      </w:r>
      <w:r w:rsidR="001005BD">
        <w:rPr>
          <w:webHidden/>
        </w:rPr>
        <w:fldChar w:fldCharType="begin"/>
      </w:r>
      <w:r w:rsidR="006463D6">
        <w:rPr>
          <w:webHidden/>
        </w:rPr>
        <w:instrText xml:space="preserve"> PAGEREF _Toc390259061 \h </w:instrText>
      </w:r>
      <w:r w:rsidR="001005BD">
        <w:rPr>
          <w:webHidden/>
        </w:rPr>
      </w:r>
      <w:r w:rsidR="001005BD">
        <w:rPr>
          <w:webHidden/>
        </w:rPr>
        <w:fldChar w:fldCharType="separate"/>
      </w:r>
      <w:r>
        <w:rPr>
          <w:webHidden/>
        </w:rPr>
        <w:t>15</w:t>
      </w:r>
      <w:r w:rsidR="001005BD">
        <w:rPr>
          <w:webHidden/>
        </w:rPr>
        <w:fldChar w:fldCharType="end"/>
      </w:r>
      <w:r>
        <w:fldChar w:fldCharType="end"/>
      </w:r>
    </w:p>
    <w:p w14:paraId="136DBD72" w14:textId="77777777"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"_Toc390259062" </w:instrText>
      </w:r>
      <w:ins w:id="12" w:author="Türk Tomáš" w:date="2014-07-03T08:44:00Z"/>
      <w:r>
        <w:fldChar w:fldCharType="separate"/>
      </w:r>
      <w:r w:rsidR="006463D6" w:rsidRPr="00671D45">
        <w:rPr>
          <w:rStyle w:val="Hypertextovodkaz"/>
          <w:rFonts w:cs="Arial"/>
        </w:rPr>
        <w:t>3.2.4.</w:t>
      </w:r>
      <w:r w:rsidR="006463D6">
        <w:rPr>
          <w:rFonts w:asciiTheme="minorHAnsi" w:eastAsiaTheme="minorEastAsia" w:hAnsiTheme="minorHAnsi" w:cstheme="minorBidi"/>
          <w:i w:val="0"/>
          <w:szCs w:val="22"/>
        </w:rPr>
        <w:tab/>
      </w:r>
      <w:r w:rsidR="006463D6" w:rsidRPr="00671D45">
        <w:rPr>
          <w:rStyle w:val="Hypertextovodkaz"/>
          <w:rFonts w:cs="Arial"/>
        </w:rPr>
        <w:t>Technologie</w:t>
      </w:r>
      <w:r w:rsidR="006463D6">
        <w:rPr>
          <w:webHidden/>
        </w:rPr>
        <w:tab/>
      </w:r>
      <w:r w:rsidR="001005BD">
        <w:rPr>
          <w:webHidden/>
        </w:rPr>
        <w:fldChar w:fldCharType="begin"/>
      </w:r>
      <w:r w:rsidR="006463D6">
        <w:rPr>
          <w:webHidden/>
        </w:rPr>
        <w:instrText xml:space="preserve"> PAGEREF _Toc390259062 \h </w:instrText>
      </w:r>
      <w:r w:rsidR="001005BD">
        <w:rPr>
          <w:webHidden/>
        </w:rPr>
      </w:r>
      <w:r w:rsidR="001005BD">
        <w:rPr>
          <w:webHidden/>
        </w:rPr>
        <w:fldChar w:fldCharType="separate"/>
      </w:r>
      <w:r>
        <w:rPr>
          <w:webHidden/>
        </w:rPr>
        <w:t>16</w:t>
      </w:r>
      <w:r w:rsidR="001005BD">
        <w:rPr>
          <w:webHidden/>
        </w:rPr>
        <w:fldChar w:fldCharType="end"/>
      </w:r>
      <w:r>
        <w:fldChar w:fldCharType="end"/>
      </w:r>
    </w:p>
    <w:p w14:paraId="74098BD0" w14:textId="5D7E7A11"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"_Toc390259063" </w:instrText>
      </w:r>
      <w:ins w:id="13" w:author="Türk Tomáš" w:date="2014-07-03T08:44:00Z"/>
      <w:r>
        <w:fldChar w:fldCharType="separate"/>
      </w:r>
      <w:r w:rsidR="006463D6" w:rsidRPr="00671D45">
        <w:rPr>
          <w:rStyle w:val="Hypertextovodkaz"/>
          <w:rFonts w:cs="Arial"/>
        </w:rPr>
        <w:t>3.2.5.</w:t>
      </w:r>
      <w:r w:rsidR="006463D6">
        <w:rPr>
          <w:rFonts w:asciiTheme="minorHAnsi" w:eastAsiaTheme="minorEastAsia" w:hAnsiTheme="minorHAnsi" w:cstheme="minorBidi"/>
          <w:i w:val="0"/>
          <w:szCs w:val="22"/>
        </w:rPr>
        <w:tab/>
      </w:r>
      <w:r w:rsidR="006463D6" w:rsidRPr="00671D45">
        <w:rPr>
          <w:rStyle w:val="Hypertextovodkaz"/>
          <w:rFonts w:cs="Arial"/>
        </w:rPr>
        <w:t>Elektroinstalace</w:t>
      </w:r>
      <w:r w:rsidR="006463D6">
        <w:rPr>
          <w:webHidden/>
        </w:rPr>
        <w:tab/>
      </w:r>
      <w:r w:rsidR="001005BD">
        <w:rPr>
          <w:webHidden/>
        </w:rPr>
        <w:fldChar w:fldCharType="begin"/>
      </w:r>
      <w:r w:rsidR="006463D6">
        <w:rPr>
          <w:webHidden/>
        </w:rPr>
        <w:instrText xml:space="preserve"> PAGEREF _Toc390259063 \h </w:instrText>
      </w:r>
      <w:r w:rsidR="001005BD">
        <w:rPr>
          <w:webHidden/>
        </w:rPr>
      </w:r>
      <w:r w:rsidR="001005BD">
        <w:rPr>
          <w:webHidden/>
        </w:rPr>
        <w:fldChar w:fldCharType="separate"/>
      </w:r>
      <w:r>
        <w:rPr>
          <w:webHidden/>
        </w:rPr>
        <w:t>17</w:t>
      </w:r>
      <w:r w:rsidR="001005BD">
        <w:rPr>
          <w:webHidden/>
        </w:rPr>
        <w:fldChar w:fldCharType="end"/>
      </w:r>
      <w:r>
        <w:fldChar w:fldCharType="end"/>
      </w:r>
    </w:p>
    <w:p w14:paraId="2D459CC1" w14:textId="77777777"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"_Toc390259064" </w:instrText>
      </w:r>
      <w:ins w:id="14" w:author="Türk Tomáš" w:date="2014-07-03T08:44:00Z"/>
      <w:r>
        <w:fldChar w:fldCharType="separate"/>
      </w:r>
      <w:r w:rsidR="006463D6" w:rsidRPr="00671D45">
        <w:rPr>
          <w:rStyle w:val="Hypertextovodkaz"/>
          <w:rFonts w:cs="Arial"/>
        </w:rPr>
        <w:t>3.2.6.</w:t>
      </w:r>
      <w:r w:rsidR="006463D6">
        <w:rPr>
          <w:rFonts w:asciiTheme="minorHAnsi" w:eastAsiaTheme="minorEastAsia" w:hAnsiTheme="minorHAnsi" w:cstheme="minorBidi"/>
          <w:i w:val="0"/>
          <w:szCs w:val="22"/>
        </w:rPr>
        <w:tab/>
      </w:r>
      <w:r w:rsidR="006463D6" w:rsidRPr="00671D45">
        <w:rPr>
          <w:rStyle w:val="Hypertextovodkaz"/>
          <w:rFonts w:cs="Arial"/>
        </w:rPr>
        <w:t>Slaboproud</w:t>
      </w:r>
      <w:r w:rsidR="006463D6">
        <w:rPr>
          <w:webHidden/>
        </w:rPr>
        <w:tab/>
      </w:r>
      <w:r w:rsidR="001005BD">
        <w:rPr>
          <w:webHidden/>
        </w:rPr>
        <w:fldChar w:fldCharType="begin"/>
      </w:r>
      <w:r w:rsidR="006463D6">
        <w:rPr>
          <w:webHidden/>
        </w:rPr>
        <w:instrText xml:space="preserve"> PAGEREF _Toc390259064 \h </w:instrText>
      </w:r>
      <w:r w:rsidR="001005BD">
        <w:rPr>
          <w:webHidden/>
        </w:rPr>
      </w:r>
      <w:r w:rsidR="001005BD">
        <w:rPr>
          <w:webHidden/>
        </w:rPr>
        <w:fldChar w:fldCharType="separate"/>
      </w:r>
      <w:r>
        <w:rPr>
          <w:webHidden/>
        </w:rPr>
        <w:t>18</w:t>
      </w:r>
      <w:r w:rsidR="001005BD">
        <w:rPr>
          <w:webHidden/>
        </w:rPr>
        <w:fldChar w:fldCharType="end"/>
      </w:r>
      <w:r>
        <w:fldChar w:fldCharType="end"/>
      </w:r>
    </w:p>
    <w:p w14:paraId="629B6B0F" w14:textId="77777777"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"_Toc390259065" </w:instrText>
      </w:r>
      <w:ins w:id="15" w:author="Türk Tomáš" w:date="2014-07-03T08:44:00Z"/>
      <w:r>
        <w:fldChar w:fldCharType="separate"/>
      </w:r>
      <w:r w:rsidR="006463D6" w:rsidRPr="00671D45">
        <w:rPr>
          <w:rStyle w:val="Hypertextovodkaz"/>
          <w:rFonts w:cs="Arial"/>
        </w:rPr>
        <w:t>3.2.7.</w:t>
      </w:r>
      <w:r w:rsidR="006463D6">
        <w:rPr>
          <w:rFonts w:asciiTheme="minorHAnsi" w:eastAsiaTheme="minorEastAsia" w:hAnsiTheme="minorHAnsi" w:cstheme="minorBidi"/>
          <w:i w:val="0"/>
          <w:szCs w:val="22"/>
        </w:rPr>
        <w:tab/>
      </w:r>
      <w:r w:rsidR="006463D6" w:rsidRPr="00671D45">
        <w:rPr>
          <w:rStyle w:val="Hypertextovodkaz"/>
          <w:rFonts w:cs="Arial"/>
        </w:rPr>
        <w:t>BMS</w:t>
      </w:r>
      <w:r w:rsidR="006463D6">
        <w:rPr>
          <w:webHidden/>
        </w:rPr>
        <w:tab/>
      </w:r>
      <w:r w:rsidR="001005BD">
        <w:rPr>
          <w:webHidden/>
        </w:rPr>
        <w:fldChar w:fldCharType="begin"/>
      </w:r>
      <w:r w:rsidR="006463D6">
        <w:rPr>
          <w:webHidden/>
        </w:rPr>
        <w:instrText xml:space="preserve"> PAGEREF _Toc390259065 \h </w:instrText>
      </w:r>
      <w:r w:rsidR="001005BD">
        <w:rPr>
          <w:webHidden/>
        </w:rPr>
      </w:r>
      <w:r w:rsidR="001005BD">
        <w:rPr>
          <w:webHidden/>
        </w:rPr>
        <w:fldChar w:fldCharType="separate"/>
      </w:r>
      <w:r>
        <w:rPr>
          <w:webHidden/>
        </w:rPr>
        <w:t>18</w:t>
      </w:r>
      <w:r w:rsidR="001005BD">
        <w:rPr>
          <w:webHidden/>
        </w:rPr>
        <w:fldChar w:fldCharType="end"/>
      </w:r>
      <w:r>
        <w:fldChar w:fldCharType="end"/>
      </w:r>
    </w:p>
    <w:p w14:paraId="7F66FB35" w14:textId="733E265A" w:rsidR="006463D6" w:rsidRDefault="00FE57F1">
      <w:pPr>
        <w:pStyle w:val="Obsah3"/>
        <w:rPr>
          <w:rFonts w:asciiTheme="minorHAnsi" w:eastAsiaTheme="minorEastAsia" w:hAnsiTheme="minorHAnsi" w:cstheme="minorBidi"/>
          <w:i w:val="0"/>
          <w:szCs w:val="22"/>
        </w:rPr>
      </w:pPr>
      <w:r>
        <w:fldChar w:fldCharType="begin"/>
      </w:r>
      <w:r>
        <w:instrText xml:space="preserve"> HYPERLINK \l "_Toc390259066" </w:instrText>
      </w:r>
      <w:ins w:id="16" w:author="Türk Tomáš" w:date="2014-07-03T08:44:00Z"/>
      <w:r>
        <w:fldChar w:fldCharType="separate"/>
      </w:r>
      <w:r w:rsidR="006463D6" w:rsidRPr="00671D45">
        <w:rPr>
          <w:rStyle w:val="Hypertextovodkaz"/>
          <w:rFonts w:cs="Arial"/>
        </w:rPr>
        <w:t>3.2.8.</w:t>
      </w:r>
      <w:r w:rsidR="006463D6">
        <w:rPr>
          <w:rFonts w:asciiTheme="minorHAnsi" w:eastAsiaTheme="minorEastAsia" w:hAnsiTheme="minorHAnsi" w:cstheme="minorBidi"/>
          <w:i w:val="0"/>
          <w:szCs w:val="22"/>
        </w:rPr>
        <w:tab/>
      </w:r>
      <w:r w:rsidR="006463D6" w:rsidRPr="00671D45">
        <w:rPr>
          <w:rStyle w:val="Hypertextovodkaz"/>
          <w:rFonts w:cs="Arial"/>
        </w:rPr>
        <w:t>MaR</w:t>
      </w:r>
      <w:r w:rsidR="006463D6">
        <w:rPr>
          <w:webHidden/>
        </w:rPr>
        <w:tab/>
      </w:r>
      <w:r w:rsidR="001005BD">
        <w:rPr>
          <w:webHidden/>
        </w:rPr>
        <w:fldChar w:fldCharType="begin"/>
      </w:r>
      <w:r w:rsidR="006463D6">
        <w:rPr>
          <w:webHidden/>
        </w:rPr>
        <w:instrText xml:space="preserve"> PAGEREF _Toc390259066 \h </w:instrText>
      </w:r>
      <w:r w:rsidR="001005BD">
        <w:rPr>
          <w:webHidden/>
        </w:rPr>
      </w:r>
      <w:r w:rsidR="001005BD">
        <w:rPr>
          <w:webHidden/>
        </w:rPr>
        <w:fldChar w:fldCharType="separate"/>
      </w:r>
      <w:r>
        <w:rPr>
          <w:webHidden/>
        </w:rPr>
        <w:t>19</w:t>
      </w:r>
      <w:r w:rsidR="001005BD">
        <w:rPr>
          <w:webHidden/>
        </w:rPr>
        <w:fldChar w:fldCharType="end"/>
      </w:r>
      <w:r>
        <w:fldChar w:fldCharType="end"/>
      </w:r>
    </w:p>
    <w:p w14:paraId="2CC01B83" w14:textId="77777777" w:rsidR="006463D6" w:rsidRDefault="00FE57F1">
      <w:pPr>
        <w:pStyle w:val="Obsah1"/>
        <w:rPr>
          <w:rFonts w:asciiTheme="minorHAnsi" w:eastAsiaTheme="minorEastAsia" w:hAnsiTheme="minorHAnsi" w:cstheme="minorBidi"/>
          <w:bCs w:val="0"/>
          <w:sz w:val="22"/>
          <w:szCs w:val="22"/>
        </w:rPr>
      </w:pPr>
      <w:r>
        <w:fldChar w:fldCharType="begin"/>
      </w:r>
      <w:r>
        <w:instrText xml:space="preserve"> HYPERLINK \l "_T</w:instrText>
      </w:r>
      <w:r>
        <w:instrText xml:space="preserve">oc390259067" </w:instrText>
      </w:r>
      <w:ins w:id="17" w:author="Türk Tomáš" w:date="2014-07-03T08:44:00Z"/>
      <w:r>
        <w:fldChar w:fldCharType="separate"/>
      </w:r>
      <w:r w:rsidR="006463D6" w:rsidRPr="00671D45">
        <w:rPr>
          <w:rStyle w:val="Hypertextovodkaz"/>
          <w:rFonts w:ascii="Arial" w:hAnsi="Arial" w:cs="Arial"/>
        </w:rPr>
        <w:t>4.</w:t>
      </w:r>
      <w:r w:rsidR="006463D6">
        <w:rPr>
          <w:rFonts w:asciiTheme="minorHAnsi" w:eastAsiaTheme="minorEastAsia" w:hAnsiTheme="minorHAnsi" w:cstheme="minorBidi"/>
          <w:bCs w:val="0"/>
          <w:sz w:val="22"/>
          <w:szCs w:val="22"/>
        </w:rPr>
        <w:tab/>
      </w:r>
      <w:r w:rsidR="006463D6" w:rsidRPr="00671D45">
        <w:rPr>
          <w:rStyle w:val="Hypertextovodkaz"/>
          <w:rFonts w:ascii="Arial" w:hAnsi="Arial" w:cs="Arial"/>
        </w:rPr>
        <w:t>Všeobecné požadavky a upozornění</w:t>
      </w:r>
      <w:r w:rsidR="006463D6">
        <w:rPr>
          <w:webHidden/>
        </w:rPr>
        <w:tab/>
      </w:r>
      <w:r w:rsidR="001005BD">
        <w:rPr>
          <w:webHidden/>
        </w:rPr>
        <w:fldChar w:fldCharType="begin"/>
      </w:r>
      <w:r w:rsidR="006463D6">
        <w:rPr>
          <w:webHidden/>
        </w:rPr>
        <w:instrText xml:space="preserve"> PAGEREF _Toc390259067 \h </w:instrText>
      </w:r>
      <w:r w:rsidR="001005BD">
        <w:rPr>
          <w:webHidden/>
        </w:rPr>
      </w:r>
      <w:r w:rsidR="001005BD">
        <w:rPr>
          <w:webHidden/>
        </w:rPr>
        <w:fldChar w:fldCharType="separate"/>
      </w:r>
      <w:r>
        <w:rPr>
          <w:webHidden/>
        </w:rPr>
        <w:t>19</w:t>
      </w:r>
      <w:r w:rsidR="001005BD">
        <w:rPr>
          <w:webHidden/>
        </w:rPr>
        <w:fldChar w:fldCharType="end"/>
      </w:r>
      <w:r>
        <w:fldChar w:fldCharType="end"/>
      </w:r>
    </w:p>
    <w:p w14:paraId="60EC42C9" w14:textId="32524E92" w:rsidR="006463D6" w:rsidRDefault="00FE57F1">
      <w:pPr>
        <w:pStyle w:val="Obsah1"/>
        <w:rPr>
          <w:rFonts w:asciiTheme="minorHAnsi" w:eastAsiaTheme="minorEastAsia" w:hAnsiTheme="minorHAnsi" w:cstheme="minorBidi"/>
          <w:bCs w:val="0"/>
          <w:sz w:val="22"/>
          <w:szCs w:val="22"/>
        </w:rPr>
      </w:pPr>
      <w:r>
        <w:fldChar w:fldCharType="begin"/>
      </w:r>
      <w:r>
        <w:instrText xml:space="preserve"> HYPERLINK \l "_Toc390259068" </w:instrText>
      </w:r>
      <w:ins w:id="18" w:author="Türk Tomáš" w:date="2014-07-03T08:44:00Z"/>
      <w:r>
        <w:fldChar w:fldCharType="separate"/>
      </w:r>
      <w:r w:rsidR="006463D6" w:rsidRPr="00671D45">
        <w:rPr>
          <w:rStyle w:val="Hypertextovodkaz"/>
          <w:rFonts w:ascii="Arial" w:hAnsi="Arial" w:cs="Arial"/>
        </w:rPr>
        <w:t>5.</w:t>
      </w:r>
      <w:r w:rsidR="006463D6">
        <w:rPr>
          <w:rFonts w:asciiTheme="minorHAnsi" w:eastAsiaTheme="minorEastAsia" w:hAnsiTheme="minorHAnsi" w:cstheme="minorBidi"/>
          <w:bCs w:val="0"/>
          <w:sz w:val="22"/>
          <w:szCs w:val="22"/>
        </w:rPr>
        <w:tab/>
      </w:r>
      <w:r w:rsidR="006463D6" w:rsidRPr="00671D45">
        <w:rPr>
          <w:rStyle w:val="Hypertextovodkaz"/>
          <w:rFonts w:ascii="Arial" w:hAnsi="Arial" w:cs="Arial"/>
        </w:rPr>
        <w:t>Podmínky realizace</w:t>
      </w:r>
      <w:r w:rsidR="006463D6">
        <w:rPr>
          <w:webHidden/>
        </w:rPr>
        <w:tab/>
      </w:r>
      <w:r w:rsidR="001005BD">
        <w:rPr>
          <w:webHidden/>
        </w:rPr>
        <w:fldChar w:fldCharType="begin"/>
      </w:r>
      <w:r w:rsidR="006463D6">
        <w:rPr>
          <w:webHidden/>
        </w:rPr>
        <w:instrText xml:space="preserve"> PAGEREF _Toc390259068 \h </w:instrText>
      </w:r>
      <w:r w:rsidR="001005BD">
        <w:rPr>
          <w:webHidden/>
        </w:rPr>
      </w:r>
      <w:r w:rsidR="001005BD">
        <w:rPr>
          <w:webHidden/>
        </w:rPr>
        <w:fldChar w:fldCharType="separate"/>
      </w:r>
      <w:r>
        <w:rPr>
          <w:webHidden/>
        </w:rPr>
        <w:t>22</w:t>
      </w:r>
      <w:r w:rsidR="001005BD">
        <w:rPr>
          <w:webHidden/>
        </w:rPr>
        <w:fldChar w:fldCharType="end"/>
      </w:r>
      <w:r>
        <w:fldChar w:fldCharType="end"/>
      </w:r>
    </w:p>
    <w:p w14:paraId="62CAFCD2" w14:textId="77777777" w:rsidR="00F93D1B" w:rsidRPr="00E86E22" w:rsidRDefault="001005BD" w:rsidP="00D61E14">
      <w:pPr>
        <w:pStyle w:val="Zkladntext"/>
      </w:pPr>
      <w:r w:rsidRPr="00E86E22">
        <w:rPr>
          <w:noProof/>
        </w:rPr>
        <w:fldChar w:fldCharType="end"/>
      </w:r>
    </w:p>
    <w:p w14:paraId="20520265" w14:textId="77777777" w:rsidR="00F93D1B" w:rsidRPr="00E86E22" w:rsidRDefault="00F93D1B" w:rsidP="00D61E14">
      <w:pPr>
        <w:pStyle w:val="Zkladntext"/>
      </w:pPr>
    </w:p>
    <w:p w14:paraId="0532AB12" w14:textId="77777777" w:rsidR="00F93D1B" w:rsidRPr="00E86E22" w:rsidRDefault="00F93D1B" w:rsidP="00D61E14">
      <w:pPr>
        <w:pStyle w:val="Zkladntext"/>
      </w:pPr>
    </w:p>
    <w:p w14:paraId="03D984DE" w14:textId="77777777" w:rsidR="00D31C94" w:rsidRPr="00E86E22" w:rsidRDefault="00F93D1B" w:rsidP="009218A8">
      <w:pPr>
        <w:pStyle w:val="Nadpis1"/>
        <w:keepNext/>
        <w:tabs>
          <w:tab w:val="num" w:pos="-4678"/>
        </w:tabs>
        <w:ind w:left="851"/>
        <w:jc w:val="both"/>
        <w:rPr>
          <w:rFonts w:ascii="Arial" w:hAnsi="Arial" w:cs="Arial"/>
        </w:rPr>
      </w:pPr>
      <w:bookmarkStart w:id="19" w:name="_GoBack"/>
      <w:bookmarkEnd w:id="19"/>
      <w:r w:rsidRPr="00E86E22">
        <w:rPr>
          <w:rFonts w:ascii="Arial" w:hAnsi="Arial" w:cs="Arial"/>
        </w:rPr>
        <w:br w:type="page"/>
      </w:r>
      <w:bookmarkStart w:id="20" w:name="_Toc169491980"/>
      <w:bookmarkStart w:id="21" w:name="_Toc390259049"/>
      <w:r w:rsidR="00D31C94" w:rsidRPr="00E86E22">
        <w:rPr>
          <w:rFonts w:ascii="Arial" w:hAnsi="Arial" w:cs="Arial"/>
        </w:rPr>
        <w:lastRenderedPageBreak/>
        <w:t>Identifikace stavby, stavebníka, projektanta</w:t>
      </w:r>
      <w:bookmarkEnd w:id="20"/>
      <w:bookmarkEnd w:id="21"/>
    </w:p>
    <w:p w14:paraId="4ACAFC62" w14:textId="77777777" w:rsidR="00D31C94" w:rsidRPr="00E86E22" w:rsidRDefault="00D31C94" w:rsidP="009218A8">
      <w:pPr>
        <w:pStyle w:val="Nadpis2"/>
        <w:keepNext/>
        <w:ind w:left="1134" w:hanging="1134"/>
        <w:jc w:val="both"/>
        <w:rPr>
          <w:rFonts w:ascii="Arial" w:hAnsi="Arial" w:cs="Arial"/>
        </w:rPr>
      </w:pPr>
      <w:bookmarkStart w:id="22" w:name="_Toc169491981"/>
      <w:bookmarkStart w:id="23" w:name="_Toc390259050"/>
      <w:r w:rsidRPr="00E86E22">
        <w:rPr>
          <w:rFonts w:ascii="Arial" w:hAnsi="Arial" w:cs="Arial"/>
        </w:rPr>
        <w:t>Identifikační údaje stavby</w:t>
      </w:r>
      <w:bookmarkEnd w:id="22"/>
      <w:bookmarkEnd w:id="23"/>
    </w:p>
    <w:p w14:paraId="68411D3B" w14:textId="77777777" w:rsidR="00D31C94" w:rsidRPr="00E86E22" w:rsidRDefault="00D31C94" w:rsidP="00D61E14">
      <w:pPr>
        <w:pStyle w:val="Zkladntext"/>
      </w:pPr>
    </w:p>
    <w:tbl>
      <w:tblPr>
        <w:tblW w:w="0" w:type="auto"/>
        <w:tblInd w:w="7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5"/>
        <w:gridCol w:w="6237"/>
      </w:tblGrid>
      <w:tr w:rsidR="00D31C94" w:rsidRPr="00E86E22" w14:paraId="1D0EC554" w14:textId="77777777" w:rsidTr="005C6F18">
        <w:trPr>
          <w:trHeight w:val="1112"/>
        </w:trPr>
        <w:tc>
          <w:tcPr>
            <w:tcW w:w="2835" w:type="dxa"/>
          </w:tcPr>
          <w:p w14:paraId="250B5446" w14:textId="77777777" w:rsidR="00D31C94" w:rsidRPr="00E86E22" w:rsidRDefault="00D31C94" w:rsidP="009218A8">
            <w:pPr>
              <w:pStyle w:val="Tabulkazkladn"/>
              <w:jc w:val="both"/>
              <w:rPr>
                <w:rFonts w:cs="Arial"/>
                <w:i/>
              </w:rPr>
            </w:pPr>
            <w:r w:rsidRPr="00E86E22">
              <w:rPr>
                <w:rFonts w:cs="Arial"/>
                <w:i/>
              </w:rPr>
              <w:t>Název stavby:</w:t>
            </w:r>
          </w:p>
        </w:tc>
        <w:tc>
          <w:tcPr>
            <w:tcW w:w="6237" w:type="dxa"/>
          </w:tcPr>
          <w:p w14:paraId="3EACD43A" w14:textId="77777777" w:rsidR="00D31C94" w:rsidRPr="00E86E22" w:rsidRDefault="004F276D" w:rsidP="009218A8">
            <w:pPr>
              <w:pStyle w:val="Tabulkazkladn"/>
              <w:jc w:val="both"/>
              <w:rPr>
                <w:rFonts w:cs="Arial"/>
                <w:b w:val="0"/>
              </w:rPr>
            </w:pPr>
            <w:r w:rsidRPr="00E86E22">
              <w:rPr>
                <w:rFonts w:cs="Arial"/>
                <w:b w:val="0"/>
              </w:rPr>
              <w:t>„Technologické vybavení skleníku a kultivační místnosti pro CEITEC MU v pavilonu A2 v UKB“</w:t>
            </w:r>
          </w:p>
          <w:p w14:paraId="075683E6" w14:textId="77777777" w:rsidR="004F276D" w:rsidRPr="00E86E22" w:rsidRDefault="004F276D" w:rsidP="009218A8">
            <w:pPr>
              <w:pStyle w:val="Tabulkazkladn"/>
              <w:jc w:val="both"/>
              <w:rPr>
                <w:rFonts w:cs="Arial"/>
                <w:b w:val="0"/>
              </w:rPr>
            </w:pPr>
            <w:r w:rsidRPr="00E86E22">
              <w:rPr>
                <w:rFonts w:cs="Arial"/>
                <w:b w:val="0"/>
              </w:rPr>
              <w:t>Část 1: Technologické vybavení a úpravy skleníku</w:t>
            </w:r>
          </w:p>
        </w:tc>
      </w:tr>
      <w:tr w:rsidR="00D31C94" w:rsidRPr="00E86E22" w14:paraId="4CC30EAD" w14:textId="77777777" w:rsidTr="00A42F1C">
        <w:tc>
          <w:tcPr>
            <w:tcW w:w="2835" w:type="dxa"/>
          </w:tcPr>
          <w:p w14:paraId="5AB4F8E3" w14:textId="77777777" w:rsidR="00D31C94" w:rsidRPr="00E86E22" w:rsidRDefault="00D31C94" w:rsidP="009218A8">
            <w:pPr>
              <w:pStyle w:val="Tabulkazkladn"/>
              <w:jc w:val="both"/>
              <w:rPr>
                <w:rFonts w:cs="Arial"/>
                <w:i/>
              </w:rPr>
            </w:pPr>
            <w:r w:rsidRPr="00E86E22">
              <w:rPr>
                <w:rFonts w:cs="Arial"/>
                <w:i/>
              </w:rPr>
              <w:t>Druh stavby:</w:t>
            </w:r>
          </w:p>
        </w:tc>
        <w:tc>
          <w:tcPr>
            <w:tcW w:w="6237" w:type="dxa"/>
          </w:tcPr>
          <w:p w14:paraId="6BBD0058" w14:textId="77777777" w:rsidR="00D31C94" w:rsidRPr="00E86E22" w:rsidRDefault="004F276D" w:rsidP="009218A8">
            <w:pPr>
              <w:pStyle w:val="Tabulkazkladn"/>
              <w:jc w:val="both"/>
              <w:rPr>
                <w:rFonts w:cs="Arial"/>
                <w:b w:val="0"/>
              </w:rPr>
            </w:pPr>
            <w:r w:rsidRPr="00E86E22">
              <w:rPr>
                <w:rFonts w:cs="Arial"/>
                <w:b w:val="0"/>
              </w:rPr>
              <w:t>Stavební úpravy – část 1</w:t>
            </w:r>
          </w:p>
        </w:tc>
      </w:tr>
      <w:tr w:rsidR="00D31C94" w:rsidRPr="00E86E22" w14:paraId="55A381F9" w14:textId="77777777" w:rsidTr="00A42F1C">
        <w:tc>
          <w:tcPr>
            <w:tcW w:w="2835" w:type="dxa"/>
          </w:tcPr>
          <w:p w14:paraId="7216F376" w14:textId="77777777" w:rsidR="00D31C94" w:rsidRPr="00E86E22" w:rsidRDefault="00D31C94" w:rsidP="009218A8">
            <w:pPr>
              <w:pStyle w:val="Tabulkazkladn"/>
              <w:jc w:val="both"/>
              <w:rPr>
                <w:rFonts w:cs="Arial"/>
                <w:i/>
              </w:rPr>
            </w:pPr>
            <w:r w:rsidRPr="00E86E22">
              <w:rPr>
                <w:rFonts w:cs="Arial"/>
                <w:i/>
              </w:rPr>
              <w:t>Charakter stavby:</w:t>
            </w:r>
          </w:p>
        </w:tc>
        <w:tc>
          <w:tcPr>
            <w:tcW w:w="6237" w:type="dxa"/>
          </w:tcPr>
          <w:p w14:paraId="7586F64B" w14:textId="77777777" w:rsidR="00D31C94" w:rsidRPr="00E86E22" w:rsidRDefault="004F276D" w:rsidP="009218A8">
            <w:pPr>
              <w:pStyle w:val="Tabulkazkladn"/>
              <w:jc w:val="both"/>
              <w:rPr>
                <w:rFonts w:cs="Arial"/>
                <w:b w:val="0"/>
              </w:rPr>
            </w:pPr>
            <w:r w:rsidRPr="00E86E22">
              <w:rPr>
                <w:rFonts w:cs="Arial"/>
                <w:b w:val="0"/>
              </w:rPr>
              <w:t>Stavební úpravy, údržba a oprava</w:t>
            </w:r>
          </w:p>
        </w:tc>
      </w:tr>
      <w:tr w:rsidR="00D31C94" w:rsidRPr="00E86E22" w14:paraId="648601F2" w14:textId="77777777" w:rsidTr="00A42F1C">
        <w:tc>
          <w:tcPr>
            <w:tcW w:w="2835" w:type="dxa"/>
          </w:tcPr>
          <w:p w14:paraId="7CBE087E" w14:textId="77777777" w:rsidR="00D31C94" w:rsidRPr="00E86E22" w:rsidRDefault="00D31C94" w:rsidP="009218A8">
            <w:pPr>
              <w:pStyle w:val="Tabulkazkladn"/>
              <w:jc w:val="both"/>
              <w:rPr>
                <w:rFonts w:cs="Arial"/>
                <w:i/>
              </w:rPr>
            </w:pPr>
            <w:r w:rsidRPr="00E86E22">
              <w:rPr>
                <w:rFonts w:cs="Arial"/>
                <w:i/>
              </w:rPr>
              <w:t>Účel stavby:</w:t>
            </w:r>
          </w:p>
        </w:tc>
        <w:tc>
          <w:tcPr>
            <w:tcW w:w="6237" w:type="dxa"/>
          </w:tcPr>
          <w:p w14:paraId="2158BE37" w14:textId="77777777" w:rsidR="00D31C94" w:rsidRPr="00E86E22" w:rsidRDefault="008E0FCF" w:rsidP="009218A8">
            <w:pPr>
              <w:pStyle w:val="Tabulkazkladn"/>
              <w:jc w:val="both"/>
              <w:rPr>
                <w:rFonts w:cs="Arial"/>
                <w:b w:val="0"/>
              </w:rPr>
            </w:pPr>
            <w:r w:rsidRPr="00E86E22">
              <w:rPr>
                <w:rFonts w:cs="Arial"/>
                <w:b w:val="0"/>
              </w:rPr>
              <w:t>Doplnění a úprava výzkumné technologie</w:t>
            </w:r>
          </w:p>
        </w:tc>
      </w:tr>
      <w:tr w:rsidR="00D31C94" w:rsidRPr="00E86E22" w14:paraId="35495546" w14:textId="77777777" w:rsidTr="00A42F1C">
        <w:tc>
          <w:tcPr>
            <w:tcW w:w="2835" w:type="dxa"/>
          </w:tcPr>
          <w:p w14:paraId="04058313" w14:textId="77777777" w:rsidR="00D31C94" w:rsidRPr="00E86E22" w:rsidRDefault="00D31C94" w:rsidP="009218A8">
            <w:pPr>
              <w:pStyle w:val="Tabulkazkladn"/>
              <w:jc w:val="both"/>
              <w:rPr>
                <w:rFonts w:cs="Arial"/>
                <w:i/>
              </w:rPr>
            </w:pPr>
            <w:r w:rsidRPr="00E86E22">
              <w:rPr>
                <w:rFonts w:cs="Arial"/>
                <w:i/>
              </w:rPr>
              <w:t>Místo stavby:</w:t>
            </w:r>
          </w:p>
        </w:tc>
        <w:tc>
          <w:tcPr>
            <w:tcW w:w="6237" w:type="dxa"/>
          </w:tcPr>
          <w:p w14:paraId="6282216E" w14:textId="77777777" w:rsidR="00D31C94" w:rsidRPr="00E86E22" w:rsidRDefault="008E0FCF" w:rsidP="009218A8">
            <w:pPr>
              <w:pStyle w:val="Tabulkazkladn"/>
              <w:jc w:val="both"/>
              <w:rPr>
                <w:rFonts w:cs="Arial"/>
                <w:b w:val="0"/>
              </w:rPr>
            </w:pPr>
            <w:r w:rsidRPr="00E86E22">
              <w:rPr>
                <w:rFonts w:cs="Arial"/>
                <w:b w:val="0"/>
              </w:rPr>
              <w:t>Pavilon A2 z roku 2005</w:t>
            </w:r>
          </w:p>
        </w:tc>
      </w:tr>
      <w:tr w:rsidR="00D31C94" w:rsidRPr="00E86E22" w14:paraId="7119584B" w14:textId="77777777" w:rsidTr="00A42F1C">
        <w:tc>
          <w:tcPr>
            <w:tcW w:w="2835" w:type="dxa"/>
          </w:tcPr>
          <w:p w14:paraId="59592FE0" w14:textId="77777777" w:rsidR="00D31C94" w:rsidRPr="00E86E22" w:rsidRDefault="00D31C94" w:rsidP="009218A8">
            <w:pPr>
              <w:pStyle w:val="Tabulkazkladn"/>
              <w:jc w:val="both"/>
              <w:rPr>
                <w:rFonts w:cs="Arial"/>
                <w:i/>
              </w:rPr>
            </w:pPr>
            <w:r w:rsidRPr="00E86E22">
              <w:rPr>
                <w:rFonts w:cs="Arial"/>
                <w:i/>
              </w:rPr>
              <w:t>Stupeň:</w:t>
            </w:r>
          </w:p>
        </w:tc>
        <w:tc>
          <w:tcPr>
            <w:tcW w:w="6237" w:type="dxa"/>
          </w:tcPr>
          <w:p w14:paraId="4D8E8F39" w14:textId="77777777" w:rsidR="00D31C94" w:rsidRPr="00E86E22" w:rsidRDefault="008E0FCF" w:rsidP="009218A8">
            <w:pPr>
              <w:pStyle w:val="Tabulkazkladn"/>
              <w:jc w:val="both"/>
              <w:rPr>
                <w:rFonts w:cs="Arial"/>
                <w:b w:val="0"/>
              </w:rPr>
            </w:pPr>
            <w:r w:rsidRPr="00E86E22">
              <w:rPr>
                <w:rFonts w:cs="Arial"/>
                <w:b w:val="0"/>
              </w:rPr>
              <w:t>Dokumentace stávajícího stavu</w:t>
            </w:r>
          </w:p>
        </w:tc>
      </w:tr>
      <w:tr w:rsidR="00D31C94" w:rsidRPr="00E86E22" w14:paraId="31707370" w14:textId="77777777" w:rsidTr="00A42F1C">
        <w:tc>
          <w:tcPr>
            <w:tcW w:w="2835" w:type="dxa"/>
          </w:tcPr>
          <w:p w14:paraId="745D263C" w14:textId="77777777" w:rsidR="00D31C94" w:rsidRPr="00E86E22" w:rsidRDefault="00D31C94" w:rsidP="009218A8">
            <w:pPr>
              <w:pStyle w:val="Tabulkazkladn"/>
              <w:jc w:val="both"/>
              <w:rPr>
                <w:rFonts w:cs="Arial"/>
                <w:i/>
              </w:rPr>
            </w:pPr>
            <w:r w:rsidRPr="00E86E22">
              <w:rPr>
                <w:rFonts w:cs="Arial"/>
                <w:i/>
              </w:rPr>
              <w:t>Předpokládaný termín výstavby:</w:t>
            </w:r>
          </w:p>
        </w:tc>
        <w:tc>
          <w:tcPr>
            <w:tcW w:w="6237" w:type="dxa"/>
          </w:tcPr>
          <w:p w14:paraId="3490C8B4" w14:textId="77777777" w:rsidR="008E0FCF" w:rsidRPr="00E86E22" w:rsidRDefault="008E0FCF" w:rsidP="009218A8">
            <w:pPr>
              <w:pStyle w:val="Tabulkazkladn"/>
              <w:jc w:val="both"/>
              <w:rPr>
                <w:rFonts w:cs="Arial"/>
                <w:b w:val="0"/>
              </w:rPr>
            </w:pPr>
            <w:r w:rsidRPr="00E86E22">
              <w:rPr>
                <w:rFonts w:cs="Arial"/>
                <w:b w:val="0"/>
              </w:rPr>
              <w:t>Část 1: 10-12/201</w:t>
            </w:r>
            <w:r w:rsidR="005C6F18" w:rsidRPr="00E86E22">
              <w:rPr>
                <w:rFonts w:cs="Arial"/>
                <w:b w:val="0"/>
              </w:rPr>
              <w:t>2</w:t>
            </w:r>
          </w:p>
        </w:tc>
      </w:tr>
    </w:tbl>
    <w:p w14:paraId="4209658E" w14:textId="77777777" w:rsidR="00D31C94" w:rsidRPr="00E86E22" w:rsidRDefault="00D31C94" w:rsidP="009218A8">
      <w:pPr>
        <w:pStyle w:val="Nadpis2"/>
        <w:keepNext/>
        <w:ind w:left="1134" w:hanging="1134"/>
        <w:jc w:val="both"/>
        <w:rPr>
          <w:rFonts w:ascii="Arial" w:hAnsi="Arial" w:cs="Arial"/>
        </w:rPr>
      </w:pPr>
      <w:bookmarkStart w:id="24" w:name="_Toc169491982"/>
      <w:bookmarkStart w:id="25" w:name="_Toc390259051"/>
      <w:r w:rsidRPr="00E86E22">
        <w:rPr>
          <w:rFonts w:ascii="Arial" w:hAnsi="Arial" w:cs="Arial"/>
        </w:rPr>
        <w:t>Stavebník a provozovatel</w:t>
      </w:r>
      <w:bookmarkEnd w:id="24"/>
      <w:bookmarkEnd w:id="25"/>
    </w:p>
    <w:p w14:paraId="7D89D891" w14:textId="77777777" w:rsidR="00D31C94" w:rsidRPr="00E86E22" w:rsidRDefault="00D31C94" w:rsidP="00D61E14">
      <w:pPr>
        <w:pStyle w:val="Zkladntext"/>
      </w:pPr>
    </w:p>
    <w:p w14:paraId="2C4626AB" w14:textId="77777777" w:rsidR="00B275E4" w:rsidRPr="00E86E22" w:rsidRDefault="00B275E4" w:rsidP="00D61E14">
      <w:pPr>
        <w:pStyle w:val="Zkladntext"/>
      </w:pPr>
      <w:r w:rsidRPr="00E86E22">
        <w:t>Masarykova univerzita, Žerotínovo nám. 9, 601 77 Brno</w:t>
      </w:r>
    </w:p>
    <w:p w14:paraId="1A46287E" w14:textId="77777777" w:rsidR="00D31C94" w:rsidRPr="00E86E22" w:rsidRDefault="00D31C94" w:rsidP="00D61E14">
      <w:pPr>
        <w:pStyle w:val="Zkladntext"/>
      </w:pPr>
      <w:r w:rsidRPr="00E86E22">
        <w:t>IČ</w:t>
      </w:r>
      <w:r w:rsidR="00B275E4" w:rsidRPr="00E86E22">
        <w:t>: 00216224,</w:t>
      </w:r>
      <w:r w:rsidRPr="00E86E22">
        <w:t xml:space="preserve"> DIČ</w:t>
      </w:r>
      <w:r w:rsidR="00B275E4" w:rsidRPr="00E86E22">
        <w:t>: CZ00216224</w:t>
      </w:r>
      <w:r w:rsidRPr="00E86E22">
        <w:t xml:space="preserve"> </w:t>
      </w:r>
    </w:p>
    <w:p w14:paraId="108C305C" w14:textId="77777777" w:rsidR="00D31C94" w:rsidRPr="00E86E22" w:rsidRDefault="00D31C94" w:rsidP="00D61E14">
      <w:pPr>
        <w:pStyle w:val="Zkladntext"/>
      </w:pPr>
      <w:r w:rsidRPr="00E86E22">
        <w:t xml:space="preserve">Zodpovědný zástupce investora: </w:t>
      </w:r>
      <w:r w:rsidR="00B275E4" w:rsidRPr="00E86E22">
        <w:t>doc. Ing. Ladislav Janíček, Ph.D., MBA, kvestor</w:t>
      </w:r>
    </w:p>
    <w:p w14:paraId="6D27F0F1" w14:textId="77777777" w:rsidR="00D31C94" w:rsidRPr="00E86E22" w:rsidRDefault="00B275E4" w:rsidP="00D61E14">
      <w:pPr>
        <w:pStyle w:val="Zkladntext"/>
      </w:pPr>
      <w:r w:rsidRPr="00E86E22">
        <w:t xml:space="preserve">Ve věcech technických: Ing. Michal Marcolla, Ing. Zdeněk Mička, +420 549494439 </w:t>
      </w:r>
    </w:p>
    <w:p w14:paraId="569D2626" w14:textId="77777777" w:rsidR="000C6E89" w:rsidRPr="00E86E22" w:rsidRDefault="000C6E89" w:rsidP="000C6E89">
      <w:pPr>
        <w:pStyle w:val="Zkladntext"/>
      </w:pPr>
      <w:r w:rsidRPr="00E86E22">
        <w:t xml:space="preserve">Koordinace projektu: Ing. </w:t>
      </w:r>
      <w:r>
        <w:t>Rostislav Sitarčík</w:t>
      </w:r>
      <w:r w:rsidRPr="00E86E22">
        <w:t>, +420</w:t>
      </w:r>
      <w:r>
        <w:t xml:space="preserve"> 725870896</w:t>
      </w:r>
      <w:r w:rsidRPr="00E86E22">
        <w:t xml:space="preserve">, </w:t>
      </w:r>
      <w:hyperlink r:id="rId13" w:history="1"/>
      <w:r>
        <w:rPr>
          <w:rStyle w:val="Hypertextovodkaz"/>
          <w:rFonts w:cs="Arial"/>
          <w:color w:val="auto"/>
        </w:rPr>
        <w:t>sitarcik@rect.muni.cz</w:t>
      </w:r>
    </w:p>
    <w:p w14:paraId="0487B18F" w14:textId="77777777" w:rsidR="005C6F18" w:rsidRPr="00E86E22" w:rsidRDefault="005C6F18" w:rsidP="009218A8">
      <w:pPr>
        <w:pStyle w:val="Nadpis2"/>
        <w:keepNext/>
        <w:ind w:left="1134" w:hanging="1134"/>
        <w:jc w:val="both"/>
        <w:rPr>
          <w:rFonts w:ascii="Arial" w:hAnsi="Arial" w:cs="Arial"/>
        </w:rPr>
      </w:pPr>
      <w:bookmarkStart w:id="26" w:name="_Toc169491983"/>
      <w:bookmarkStart w:id="27" w:name="_Toc333485273"/>
      <w:bookmarkStart w:id="28" w:name="_Toc390259052"/>
      <w:r w:rsidRPr="00E86E22">
        <w:rPr>
          <w:rFonts w:ascii="Arial" w:hAnsi="Arial" w:cs="Arial"/>
        </w:rPr>
        <w:t>Zpracovatel dokumentace</w:t>
      </w:r>
      <w:bookmarkEnd w:id="26"/>
      <w:bookmarkEnd w:id="27"/>
      <w:bookmarkEnd w:id="28"/>
      <w:r w:rsidRPr="00E86E22">
        <w:rPr>
          <w:rFonts w:ascii="Arial" w:hAnsi="Arial" w:cs="Arial"/>
        </w:rPr>
        <w:t xml:space="preserve"> </w:t>
      </w:r>
    </w:p>
    <w:p w14:paraId="64B3770A" w14:textId="77777777" w:rsidR="005C6F18" w:rsidRPr="00E86E22" w:rsidRDefault="005C6F18" w:rsidP="00D61E14">
      <w:pPr>
        <w:pStyle w:val="Zkladntext"/>
      </w:pPr>
    </w:p>
    <w:p w14:paraId="53EAAE65" w14:textId="77777777" w:rsidR="005C6F18" w:rsidRPr="00E86E22" w:rsidRDefault="005C6F18" w:rsidP="00D61E14">
      <w:pPr>
        <w:pStyle w:val="Zkladntext"/>
      </w:pPr>
      <w:r w:rsidRPr="00E86E22">
        <w:t>ARCH.DESIGN, s.r.o.</w:t>
      </w:r>
    </w:p>
    <w:p w14:paraId="6D314AE1" w14:textId="77777777" w:rsidR="005C6F18" w:rsidRPr="00E86E22" w:rsidRDefault="005C6F18" w:rsidP="00D61E14">
      <w:pPr>
        <w:pStyle w:val="Zkladntext"/>
      </w:pPr>
      <w:r w:rsidRPr="00E86E22">
        <w:t>Stránského 39, 616 00 Brno</w:t>
      </w:r>
    </w:p>
    <w:p w14:paraId="1712930D" w14:textId="77777777" w:rsidR="005C6F18" w:rsidRPr="00E86E22" w:rsidRDefault="005C6F18" w:rsidP="00D61E14">
      <w:pPr>
        <w:pStyle w:val="Zkladntext"/>
      </w:pPr>
      <w:r w:rsidRPr="00E86E22">
        <w:t>IČO  25 76 43 14</w:t>
      </w:r>
      <w:r w:rsidRPr="00E86E22">
        <w:tab/>
        <w:t>DIČ 010 – 25 76 43 14</w:t>
      </w:r>
    </w:p>
    <w:p w14:paraId="3EA01032" w14:textId="77777777" w:rsidR="005C6F18" w:rsidRPr="00E86E22" w:rsidRDefault="005C6F18" w:rsidP="00D61E14">
      <w:pPr>
        <w:pStyle w:val="Zkladntext"/>
      </w:pPr>
      <w:r w:rsidRPr="00E86E22">
        <w:t xml:space="preserve">zástupce: </w:t>
      </w:r>
      <w:r w:rsidRPr="00E86E22">
        <w:tab/>
        <w:t>ing.arch. Radoslav Kobza</w:t>
      </w:r>
    </w:p>
    <w:p w14:paraId="1D9A2A07" w14:textId="77777777" w:rsidR="005C6F18" w:rsidRPr="00E86E22" w:rsidRDefault="005C6F18" w:rsidP="00D61E14">
      <w:pPr>
        <w:pStyle w:val="Zkladntext"/>
      </w:pPr>
      <w:r w:rsidRPr="00E86E22">
        <w:t xml:space="preserve">tel. 541 420 911 </w:t>
      </w:r>
      <w:r w:rsidRPr="00E86E22">
        <w:tab/>
        <w:t xml:space="preserve">fax.541 420 912 </w:t>
      </w:r>
      <w:r w:rsidRPr="00E86E22">
        <w:tab/>
        <w:t xml:space="preserve">e-mail: </w:t>
      </w:r>
      <w:r w:rsidRPr="00E86E22">
        <w:tab/>
        <w:t>archdesign@archdesign.cz</w:t>
      </w:r>
    </w:p>
    <w:p w14:paraId="3E4B1C8B" w14:textId="77777777" w:rsidR="005C6F18" w:rsidRPr="00E86E22" w:rsidRDefault="005C6F18" w:rsidP="00D61E14">
      <w:pPr>
        <w:pStyle w:val="Zkladntext"/>
      </w:pPr>
    </w:p>
    <w:p w14:paraId="6292DDB5" w14:textId="77777777" w:rsidR="005C6F18" w:rsidRPr="00E86E22" w:rsidRDefault="005C6F18" w:rsidP="00D61E14">
      <w:pPr>
        <w:pStyle w:val="Zkladntext"/>
      </w:pPr>
      <w:r w:rsidRPr="00E86E22">
        <w:t>HIP a Zodpovědný projektant:</w:t>
      </w:r>
      <w:r w:rsidRPr="00E86E22">
        <w:tab/>
      </w:r>
      <w:r w:rsidRPr="00E86E22">
        <w:rPr>
          <w:b/>
        </w:rPr>
        <w:t>Ing. Zbyněk Šplíchal</w:t>
      </w:r>
    </w:p>
    <w:p w14:paraId="37504118" w14:textId="77777777" w:rsidR="005C6F18" w:rsidRPr="00E86E22" w:rsidRDefault="005C6F18" w:rsidP="00D61E14">
      <w:pPr>
        <w:pStyle w:val="Zkladntext"/>
      </w:pPr>
      <w:r w:rsidRPr="00E86E22">
        <w:tab/>
      </w:r>
      <w:r w:rsidRPr="00E86E22">
        <w:tab/>
      </w:r>
      <w:hyperlink r:id="rId14" w:history="1">
        <w:r w:rsidRPr="00E86E22">
          <w:rPr>
            <w:rStyle w:val="Hypertextovodkaz"/>
            <w:rFonts w:cs="Arial"/>
            <w:color w:val="auto"/>
          </w:rPr>
          <w:t>zbynek.splichal@archdesign.cz,</w:t>
        </w:r>
      </w:hyperlink>
      <w:r w:rsidRPr="00E86E22">
        <w:t xml:space="preserve"> +420 777 737 992  </w:t>
      </w:r>
    </w:p>
    <w:p w14:paraId="1CDE157B" w14:textId="77777777" w:rsidR="005C6F18" w:rsidRPr="00E86E22" w:rsidRDefault="005C6F18" w:rsidP="00D61E14">
      <w:pPr>
        <w:pStyle w:val="Zkladntext"/>
      </w:pPr>
      <w:r w:rsidRPr="00E86E22">
        <w:tab/>
      </w:r>
      <w:r w:rsidRPr="00E86E22">
        <w:tab/>
        <w:t xml:space="preserve">ČKAIT 1004360, autorizovaný inženýr pro v oboru Pozemní stavby </w:t>
      </w:r>
    </w:p>
    <w:p w14:paraId="0EEAC868" w14:textId="77777777" w:rsidR="005C6F18" w:rsidRPr="00E86E22" w:rsidRDefault="005C6F18" w:rsidP="00D61E14">
      <w:pPr>
        <w:pStyle w:val="Zkladntext"/>
      </w:pPr>
      <w:r w:rsidRPr="00E86E22">
        <w:t>Projektant Technologie a navazujících částí (VZT, chlazení, vytápění, trubní rozvody, silnoproud, ZTI a MaR:</w:t>
      </w:r>
      <w:r w:rsidRPr="00E86E22">
        <w:tab/>
      </w:r>
      <w:r w:rsidRPr="00E86E22">
        <w:tab/>
      </w:r>
      <w:r w:rsidRPr="00E86E22">
        <w:tab/>
      </w:r>
      <w:r w:rsidRPr="00E86E22">
        <w:tab/>
      </w:r>
      <w:r w:rsidRPr="00E86E22">
        <w:rPr>
          <w:b/>
        </w:rPr>
        <w:t>Pavel Kepák</w:t>
      </w:r>
    </w:p>
    <w:p w14:paraId="60170483" w14:textId="77777777" w:rsidR="005C6F18" w:rsidRPr="00E86E22" w:rsidRDefault="00FE57F1" w:rsidP="00D61E14">
      <w:pPr>
        <w:pStyle w:val="Zkladntext"/>
        <w:rPr>
          <w:rFonts w:cs="Arial"/>
        </w:rPr>
      </w:pPr>
      <w:hyperlink r:id="rId15" w:history="1">
        <w:r w:rsidR="005C6F18" w:rsidRPr="00E86E22">
          <w:rPr>
            <w:rStyle w:val="Hypertextovodkaz"/>
            <w:rFonts w:cs="Arial"/>
            <w:color w:val="auto"/>
          </w:rPr>
          <w:t>kepak@psi.cz</w:t>
        </w:r>
      </w:hyperlink>
      <w:r w:rsidR="005C6F18" w:rsidRPr="00E86E22">
        <w:rPr>
          <w:rFonts w:cs="Arial"/>
        </w:rPr>
        <w:t>, +420 608 259 004</w:t>
      </w:r>
    </w:p>
    <w:p w14:paraId="6E150169" w14:textId="77777777" w:rsidR="005C6F18" w:rsidRPr="00E86E22" w:rsidRDefault="005C6F18" w:rsidP="00D61E14">
      <w:pPr>
        <w:pStyle w:val="Zkladntext"/>
      </w:pPr>
    </w:p>
    <w:p w14:paraId="36E40198" w14:textId="77777777" w:rsidR="005C6F18" w:rsidRPr="00E86E22" w:rsidRDefault="005C6F18" w:rsidP="00D61E14">
      <w:pPr>
        <w:pStyle w:val="Zkladntext"/>
      </w:pPr>
      <w:r w:rsidRPr="00E86E22">
        <w:t>Projektant Silnoproudu:</w:t>
      </w:r>
      <w:r w:rsidRPr="00E86E22">
        <w:tab/>
      </w:r>
      <w:r w:rsidRPr="00E86E22">
        <w:tab/>
      </w:r>
      <w:r w:rsidRPr="00E86E22">
        <w:rPr>
          <w:b/>
        </w:rPr>
        <w:t>Miroslav Náležinský</w:t>
      </w:r>
    </w:p>
    <w:p w14:paraId="641E0626" w14:textId="77777777" w:rsidR="005C6F18" w:rsidRPr="00E86E22" w:rsidRDefault="00FE57F1" w:rsidP="00D61E14">
      <w:pPr>
        <w:pStyle w:val="Zkladntext"/>
        <w:rPr>
          <w:rFonts w:cs="Arial"/>
        </w:rPr>
      </w:pPr>
      <w:hyperlink r:id="rId16" w:history="1">
        <w:r w:rsidR="005C6F18" w:rsidRPr="00E86E22">
          <w:rPr>
            <w:rStyle w:val="Hypertextovodkaz"/>
            <w:rFonts w:cs="Arial"/>
            <w:color w:val="auto"/>
          </w:rPr>
          <w:t>elektronalezinsky@seznam.cz</w:t>
        </w:r>
      </w:hyperlink>
      <w:r w:rsidR="005C6F18" w:rsidRPr="00E86E22">
        <w:rPr>
          <w:rFonts w:cs="Arial"/>
        </w:rPr>
        <w:t>, +420 606 574 119</w:t>
      </w:r>
    </w:p>
    <w:p w14:paraId="6EDEC927" w14:textId="77777777" w:rsidR="005C6F18" w:rsidRPr="00E86E22" w:rsidRDefault="005C6F18" w:rsidP="00D61E14">
      <w:pPr>
        <w:pStyle w:val="Zkladntext"/>
      </w:pPr>
      <w:r w:rsidRPr="00E86E22">
        <w:lastRenderedPageBreak/>
        <w:tab/>
      </w:r>
      <w:r w:rsidRPr="00E86E22">
        <w:tab/>
      </w:r>
      <w:r w:rsidRPr="00E86E22">
        <w:tab/>
      </w:r>
      <w:r w:rsidRPr="00E86E22">
        <w:tab/>
        <w:t>Ing.Jiří Mikulík</w:t>
      </w:r>
    </w:p>
    <w:p w14:paraId="73D7C5D7" w14:textId="77777777" w:rsidR="005C6F18" w:rsidRPr="00E86E22" w:rsidRDefault="00FE57F1" w:rsidP="00D61E14">
      <w:pPr>
        <w:pStyle w:val="Zkladntext"/>
        <w:rPr>
          <w:rFonts w:cs="Arial"/>
        </w:rPr>
      </w:pPr>
      <w:hyperlink r:id="rId17" w:history="1">
        <w:r w:rsidR="005C6F18" w:rsidRPr="00E86E22">
          <w:rPr>
            <w:rStyle w:val="Hypertextovodkaz"/>
            <w:rFonts w:cs="Arial"/>
            <w:color w:val="auto"/>
          </w:rPr>
          <w:t>jirimikulik@smartynet.cz</w:t>
        </w:r>
      </w:hyperlink>
      <w:r w:rsidR="005C6F18" w:rsidRPr="00E86E22">
        <w:rPr>
          <w:rFonts w:cs="Arial"/>
        </w:rPr>
        <w:t xml:space="preserve"> , +420 608 114 077</w:t>
      </w:r>
    </w:p>
    <w:p w14:paraId="37CDBFDE" w14:textId="77777777" w:rsidR="005C6F18" w:rsidRPr="00E86E22" w:rsidRDefault="005C6F18" w:rsidP="00D61E14">
      <w:pPr>
        <w:pStyle w:val="Zkladntext"/>
      </w:pPr>
    </w:p>
    <w:p w14:paraId="6B467DBD" w14:textId="77777777" w:rsidR="005C6F18" w:rsidRPr="00E86E22" w:rsidRDefault="005C6F18" w:rsidP="00D61E14">
      <w:pPr>
        <w:pStyle w:val="Zkladntext"/>
      </w:pPr>
      <w:r w:rsidRPr="00E86E22">
        <w:t>Projektant SLP a BMS:</w:t>
      </w:r>
      <w:r w:rsidRPr="00E86E22">
        <w:tab/>
      </w:r>
      <w:r w:rsidRPr="00E86E22">
        <w:tab/>
      </w:r>
      <w:r w:rsidRPr="00E86E22">
        <w:rPr>
          <w:b/>
        </w:rPr>
        <w:t>Ing. Karel Štěpánek</w:t>
      </w:r>
      <w:r w:rsidRPr="00E86E22">
        <w:t xml:space="preserve"> </w:t>
      </w:r>
    </w:p>
    <w:p w14:paraId="0A52B08D" w14:textId="77777777" w:rsidR="005C6F18" w:rsidRPr="00E86E22" w:rsidRDefault="005C6F18" w:rsidP="00D61E14">
      <w:pPr>
        <w:pStyle w:val="Zkladntext"/>
      </w:pPr>
      <w:r w:rsidRPr="00E86E22">
        <w:tab/>
      </w:r>
      <w:r w:rsidRPr="00E86E22">
        <w:tab/>
      </w:r>
      <w:hyperlink r:id="rId18" w:history="1">
        <w:r w:rsidRPr="00E86E22">
          <w:rPr>
            <w:rStyle w:val="Hypertextovodkaz"/>
            <w:rFonts w:cs="Arial"/>
            <w:color w:val="auto"/>
          </w:rPr>
          <w:t>kstepanek@3esystem.cz</w:t>
        </w:r>
      </w:hyperlink>
      <w:r w:rsidRPr="00E86E22">
        <w:t>, +420 731 404 518</w:t>
      </w:r>
      <w:r w:rsidRPr="00E86E22">
        <w:tab/>
      </w:r>
    </w:p>
    <w:p w14:paraId="214BD27D" w14:textId="77777777" w:rsidR="005C6F18" w:rsidRPr="00E86E22" w:rsidRDefault="005C6F18" w:rsidP="00D61E14">
      <w:pPr>
        <w:pStyle w:val="Zkladntext"/>
      </w:pPr>
    </w:p>
    <w:p w14:paraId="74D6C0E6" w14:textId="77777777" w:rsidR="005C6F18" w:rsidRPr="00E86E22" w:rsidRDefault="005C6F18" w:rsidP="00D61E14">
      <w:pPr>
        <w:pStyle w:val="Zkladntext"/>
      </w:pPr>
      <w:r w:rsidRPr="00E86E22">
        <w:t>Projektant VZT:</w:t>
      </w:r>
      <w:r w:rsidRPr="00E86E22">
        <w:tab/>
      </w:r>
      <w:r w:rsidRPr="00E86E22">
        <w:tab/>
      </w:r>
      <w:r w:rsidRPr="00E86E22">
        <w:tab/>
      </w:r>
      <w:r w:rsidRPr="00E86E22">
        <w:rPr>
          <w:b/>
        </w:rPr>
        <w:t>Ing. Marek Nos</w:t>
      </w:r>
    </w:p>
    <w:p w14:paraId="6DB3404C" w14:textId="77777777" w:rsidR="005C6F18" w:rsidRPr="00E86E22" w:rsidRDefault="005C6F18" w:rsidP="00D61E14">
      <w:pPr>
        <w:pStyle w:val="Zkladntext"/>
        <w:rPr>
          <w:rFonts w:cs="Arial"/>
        </w:rPr>
      </w:pPr>
      <w:r w:rsidRPr="00E86E22">
        <w:rPr>
          <w:rFonts w:cs="Arial"/>
        </w:rPr>
        <w:tab/>
      </w:r>
      <w:r w:rsidRPr="00E86E22">
        <w:rPr>
          <w:rFonts w:cs="Arial"/>
        </w:rPr>
        <w:tab/>
      </w:r>
      <w:hyperlink r:id="rId19" w:history="1">
        <w:r w:rsidRPr="00E86E22">
          <w:rPr>
            <w:rStyle w:val="Hypertextovodkaz"/>
            <w:rFonts w:cs="Arial"/>
            <w:color w:val="auto"/>
          </w:rPr>
          <w:t>mario.privat@seznam.cz</w:t>
        </w:r>
      </w:hyperlink>
      <w:r w:rsidRPr="00E86E22">
        <w:rPr>
          <w:rFonts w:cs="Arial"/>
        </w:rPr>
        <w:t>, +420 775 363 534</w:t>
      </w:r>
    </w:p>
    <w:p w14:paraId="10B6907C" w14:textId="77777777" w:rsidR="005C6F18" w:rsidRPr="00E86E22" w:rsidRDefault="005C6F18" w:rsidP="00D61E14">
      <w:pPr>
        <w:pStyle w:val="Zkladntext"/>
      </w:pPr>
    </w:p>
    <w:p w14:paraId="46D195AD" w14:textId="77777777" w:rsidR="005C6F18" w:rsidRPr="00E86E22" w:rsidRDefault="005C6F18" w:rsidP="00D61E14">
      <w:pPr>
        <w:pStyle w:val="Zkladntext"/>
      </w:pPr>
      <w:r w:rsidRPr="00E86E22">
        <w:t>Projektant UT,ZTI:</w:t>
      </w:r>
      <w:r w:rsidRPr="00E86E22">
        <w:tab/>
      </w:r>
      <w:r w:rsidRPr="00E86E22">
        <w:tab/>
      </w:r>
      <w:r w:rsidRPr="00E86E22">
        <w:rPr>
          <w:b/>
        </w:rPr>
        <w:t xml:space="preserve"> Ing.Jaroslav Prokeš</w:t>
      </w:r>
    </w:p>
    <w:p w14:paraId="7167E343" w14:textId="77777777" w:rsidR="00BF081C" w:rsidRPr="00E86E22" w:rsidRDefault="005C6F18" w:rsidP="00D61E14">
      <w:pPr>
        <w:pStyle w:val="Zkladntext"/>
      </w:pPr>
      <w:r w:rsidRPr="00E86E22">
        <w:tab/>
      </w:r>
      <w:r w:rsidRPr="00E86E22">
        <w:tab/>
      </w:r>
      <w:hyperlink r:id="rId20" w:history="1">
        <w:r w:rsidRPr="00E86E22">
          <w:rPr>
            <w:rStyle w:val="Hypertextovodkaz"/>
            <w:rFonts w:cs="Arial"/>
            <w:color w:val="auto"/>
          </w:rPr>
          <w:t>info@projekcetzb.eu</w:t>
        </w:r>
      </w:hyperlink>
      <w:r w:rsidRPr="00E86E22">
        <w:rPr>
          <w:sz w:val="12"/>
          <w:szCs w:val="12"/>
        </w:rPr>
        <w:t xml:space="preserve"> </w:t>
      </w:r>
      <w:r w:rsidRPr="00E86E22">
        <w:t>, +420 737 348</w:t>
      </w:r>
      <w:r w:rsidR="00BF081C" w:rsidRPr="00E86E22">
        <w:t> </w:t>
      </w:r>
      <w:r w:rsidRPr="00E86E22">
        <w:t>742</w:t>
      </w:r>
      <w:r w:rsidRPr="00E86E22">
        <w:tab/>
      </w:r>
    </w:p>
    <w:p w14:paraId="3986843E" w14:textId="77777777" w:rsidR="00BF081C" w:rsidRPr="00E86E22" w:rsidRDefault="00BF081C" w:rsidP="00D61E14">
      <w:pPr>
        <w:pStyle w:val="Zkladntext"/>
      </w:pPr>
      <w:r w:rsidRPr="00E86E22">
        <w:t>MaR</w:t>
      </w:r>
      <w:r w:rsidR="00AB007B" w:rsidRPr="00E86E22">
        <w:t>:</w:t>
      </w:r>
      <w:r w:rsidRPr="00E86E22">
        <w:tab/>
      </w:r>
      <w:r w:rsidRPr="00E86E22">
        <w:tab/>
      </w:r>
      <w:r w:rsidRPr="00E86E22">
        <w:tab/>
      </w:r>
      <w:r w:rsidRPr="00E86E22">
        <w:tab/>
        <w:t xml:space="preserve"> Ing. Radek Macháček</w:t>
      </w:r>
    </w:p>
    <w:p w14:paraId="788BFE96" w14:textId="77777777" w:rsidR="005C6F18" w:rsidRPr="00E86E22" w:rsidRDefault="00BF081C" w:rsidP="00D61E14">
      <w:pPr>
        <w:pStyle w:val="Zkladntext"/>
      </w:pPr>
      <w:r w:rsidRPr="00E86E22">
        <w:tab/>
      </w:r>
      <w:r w:rsidRPr="00E86E22">
        <w:tab/>
      </w:r>
      <w:hyperlink r:id="rId21" w:history="1">
        <w:r w:rsidRPr="00E86E22">
          <w:rPr>
            <w:rStyle w:val="Hypertextovodkaz"/>
            <w:color w:val="auto"/>
          </w:rPr>
          <w:t>machacek@tecont.cz</w:t>
        </w:r>
      </w:hyperlink>
      <w:r w:rsidRPr="00E86E22">
        <w:t>, +420 724 169 123</w:t>
      </w:r>
      <w:r w:rsidR="00D31C94" w:rsidRPr="00E86E22">
        <w:tab/>
      </w:r>
    </w:p>
    <w:p w14:paraId="2DB2A5F2" w14:textId="77777777" w:rsidR="00D31C94" w:rsidRPr="00E86E22" w:rsidRDefault="00D31C94" w:rsidP="00D61E14">
      <w:pPr>
        <w:pStyle w:val="Zkladntext"/>
      </w:pPr>
      <w:r w:rsidRPr="00E86E22">
        <w:tab/>
      </w:r>
    </w:p>
    <w:p w14:paraId="39950CA8" w14:textId="77777777" w:rsidR="00084802" w:rsidRPr="00E86E22" w:rsidRDefault="00D31C94" w:rsidP="009218A8">
      <w:pPr>
        <w:pStyle w:val="Nadpis1"/>
        <w:keepNext/>
        <w:tabs>
          <w:tab w:val="num" w:pos="-4678"/>
        </w:tabs>
        <w:ind w:left="851"/>
        <w:jc w:val="both"/>
        <w:rPr>
          <w:rFonts w:ascii="Arial" w:hAnsi="Arial" w:cs="Arial"/>
        </w:rPr>
      </w:pPr>
      <w:r w:rsidRPr="00E86E22">
        <w:rPr>
          <w:rFonts w:ascii="Arial" w:hAnsi="Arial" w:cs="Arial"/>
        </w:rPr>
        <w:t xml:space="preserve"> </w:t>
      </w:r>
      <w:bookmarkStart w:id="29" w:name="_Toc390259053"/>
      <w:r w:rsidR="00084802" w:rsidRPr="00E86E22">
        <w:rPr>
          <w:rFonts w:ascii="Arial" w:hAnsi="Arial" w:cs="Arial"/>
        </w:rPr>
        <w:t>Stavební program</w:t>
      </w:r>
      <w:bookmarkEnd w:id="29"/>
    </w:p>
    <w:p w14:paraId="26135768" w14:textId="77777777" w:rsidR="00084802" w:rsidRPr="00E86E22" w:rsidRDefault="00084802" w:rsidP="009218A8">
      <w:pPr>
        <w:jc w:val="both"/>
        <w:rPr>
          <w:rFonts w:cs="Arial"/>
        </w:rPr>
      </w:pPr>
    </w:p>
    <w:p w14:paraId="4F0D0A78" w14:textId="77777777" w:rsidR="00C860CF" w:rsidRPr="00E86E22" w:rsidRDefault="00184A60" w:rsidP="009218A8">
      <w:pPr>
        <w:overflowPunct/>
        <w:autoSpaceDE/>
        <w:autoSpaceDN/>
        <w:adjustRightInd/>
        <w:spacing w:after="0"/>
        <w:jc w:val="both"/>
        <w:textAlignment w:val="auto"/>
        <w:rPr>
          <w:rFonts w:cs="Arial"/>
          <w:b/>
        </w:rPr>
      </w:pPr>
      <w:r w:rsidRPr="00E86E22">
        <w:rPr>
          <w:rFonts w:cs="Arial"/>
          <w:b/>
        </w:rPr>
        <w:t>1.</w:t>
      </w:r>
      <w:r w:rsidR="008D32A3" w:rsidRPr="00E86E22">
        <w:rPr>
          <w:rFonts w:cs="Arial"/>
          <w:b/>
        </w:rPr>
        <w:t xml:space="preserve"> Bourací práce</w:t>
      </w:r>
      <w:r w:rsidR="00C860CF" w:rsidRPr="00E86E22">
        <w:rPr>
          <w:rFonts w:cs="Arial"/>
          <w:b/>
        </w:rPr>
        <w:t>:</w:t>
      </w:r>
    </w:p>
    <w:p w14:paraId="425787B1" w14:textId="02FB6C0D" w:rsidR="00C860CF" w:rsidRPr="00E86E22" w:rsidRDefault="00C860CF" w:rsidP="009218A8">
      <w:pPr>
        <w:overflowPunct/>
        <w:autoSpaceDE/>
        <w:autoSpaceDN/>
        <w:adjustRightInd/>
        <w:spacing w:after="0"/>
        <w:jc w:val="both"/>
        <w:textAlignment w:val="auto"/>
        <w:rPr>
          <w:rFonts w:cs="Arial"/>
        </w:rPr>
      </w:pPr>
      <w:r w:rsidRPr="00E86E22">
        <w:rPr>
          <w:rFonts w:cs="Arial"/>
        </w:rPr>
        <w:t xml:space="preserve">- </w:t>
      </w:r>
      <w:r w:rsidR="00403155" w:rsidRPr="00E86E22">
        <w:rPr>
          <w:rFonts w:cs="Arial"/>
        </w:rPr>
        <w:t xml:space="preserve">Demontovat </w:t>
      </w:r>
      <w:r w:rsidRPr="00E86E22">
        <w:rPr>
          <w:rFonts w:cs="Arial"/>
        </w:rPr>
        <w:t xml:space="preserve">stávající kce </w:t>
      </w:r>
      <w:r w:rsidR="0065721B" w:rsidRPr="00E86E22">
        <w:rPr>
          <w:rFonts w:cs="Arial"/>
        </w:rPr>
        <w:t>skleník</w:t>
      </w:r>
      <w:r w:rsidR="0065721B">
        <w:rPr>
          <w:rFonts w:cs="Arial"/>
        </w:rPr>
        <w:t>u</w:t>
      </w:r>
      <w:r w:rsidR="0065721B" w:rsidRPr="00E86E22">
        <w:rPr>
          <w:rFonts w:cs="Arial"/>
        </w:rPr>
        <w:t xml:space="preserve"> </w:t>
      </w:r>
      <w:r w:rsidRPr="00E86E22">
        <w:rPr>
          <w:rFonts w:cs="Arial"/>
        </w:rPr>
        <w:t>nad nadezdívkou</w:t>
      </w:r>
      <w:r w:rsidR="00A84FF9" w:rsidRPr="00E86E22">
        <w:rPr>
          <w:rFonts w:cs="Arial"/>
        </w:rPr>
        <w:t xml:space="preserve"> v.+12,500m</w:t>
      </w:r>
      <w:r w:rsidRPr="00E86E22">
        <w:rPr>
          <w:rFonts w:cs="Arial"/>
        </w:rPr>
        <w:t>, OK nadezdívky očistit</w:t>
      </w:r>
      <w:r w:rsidR="00A84FF9" w:rsidRPr="00E86E22">
        <w:rPr>
          <w:rFonts w:cs="Arial"/>
        </w:rPr>
        <w:t xml:space="preserve"> od izolace a připravit pro montáž nového skleníku</w:t>
      </w:r>
      <w:r w:rsidRPr="00E86E22">
        <w:rPr>
          <w:rFonts w:cs="Arial"/>
        </w:rPr>
        <w:t xml:space="preserve"> </w:t>
      </w:r>
    </w:p>
    <w:p w14:paraId="32FD72EF" w14:textId="77777777" w:rsidR="00C860CF" w:rsidRPr="00E86E22" w:rsidRDefault="00C860CF" w:rsidP="009218A8">
      <w:pPr>
        <w:overflowPunct/>
        <w:autoSpaceDE/>
        <w:autoSpaceDN/>
        <w:adjustRightInd/>
        <w:spacing w:after="0"/>
        <w:jc w:val="both"/>
        <w:textAlignment w:val="auto"/>
        <w:rPr>
          <w:rFonts w:cs="Arial"/>
        </w:rPr>
      </w:pPr>
      <w:r w:rsidRPr="00E86E22">
        <w:rPr>
          <w:rFonts w:cs="Arial"/>
        </w:rPr>
        <w:t>- Vybourat stávající výplňovou zděnou konstrukci štítu</w:t>
      </w:r>
      <w:r w:rsidR="003C3F53" w:rsidRPr="00E86E22">
        <w:rPr>
          <w:rFonts w:cs="Arial"/>
        </w:rPr>
        <w:t xml:space="preserve">, očistit nosnou OK, zachovat kci atiky na střeše 4NP </w:t>
      </w:r>
      <w:r w:rsidRPr="00E86E22">
        <w:rPr>
          <w:rFonts w:cs="Arial"/>
        </w:rPr>
        <w:t>(spodní hrana bourání = od úrovně stávající podlahy v.+11,900m, horní hr</w:t>
      </w:r>
      <w:r w:rsidR="00403155" w:rsidRPr="00E86E22">
        <w:rPr>
          <w:rFonts w:cs="Arial"/>
        </w:rPr>
        <w:t>ana bourání po nosnou ocelovou konstrukcí v.+16,080m</w:t>
      </w:r>
      <w:r w:rsidRPr="00E86E22">
        <w:rPr>
          <w:rFonts w:cs="Arial"/>
        </w:rPr>
        <w:t>)</w:t>
      </w:r>
      <w:r w:rsidR="003C3F53" w:rsidRPr="00E86E22">
        <w:rPr>
          <w:rFonts w:cs="Arial"/>
        </w:rPr>
        <w:t>, rozsah bourání viz výkres půdorysu střechy (výplňové zdivo ve štítové stěně mezi světlíky bude ponecháno)</w:t>
      </w:r>
    </w:p>
    <w:p w14:paraId="402F084D" w14:textId="77777777" w:rsidR="00C860CF" w:rsidRPr="00E86E22" w:rsidRDefault="00C860CF" w:rsidP="009218A8">
      <w:pPr>
        <w:overflowPunct/>
        <w:autoSpaceDE/>
        <w:autoSpaceDN/>
        <w:adjustRightInd/>
        <w:spacing w:after="0"/>
        <w:jc w:val="both"/>
        <w:textAlignment w:val="auto"/>
        <w:rPr>
          <w:rFonts w:cs="Arial"/>
        </w:rPr>
      </w:pPr>
      <w:r w:rsidRPr="00E86E22">
        <w:rPr>
          <w:rFonts w:cs="Arial"/>
        </w:rPr>
        <w:t xml:space="preserve">- Demontovat obklad z alucobondu na štítové stěně mezi zázemím a </w:t>
      </w:r>
      <w:r w:rsidR="003C3F53" w:rsidRPr="00E86E22">
        <w:rPr>
          <w:rFonts w:cs="Arial"/>
        </w:rPr>
        <w:t>exteriérem, zachovat konstrukci pro uchycení obkladu (případně konstrukci uchycení obkladu upravit dle nového rastru obkladu)</w:t>
      </w:r>
    </w:p>
    <w:p w14:paraId="675E44C4" w14:textId="77777777" w:rsidR="00C860CF" w:rsidRPr="00E86E22" w:rsidRDefault="00C860CF" w:rsidP="009218A8">
      <w:pPr>
        <w:overflowPunct/>
        <w:autoSpaceDE/>
        <w:autoSpaceDN/>
        <w:adjustRightInd/>
        <w:spacing w:after="0"/>
        <w:jc w:val="both"/>
        <w:textAlignment w:val="auto"/>
        <w:rPr>
          <w:rFonts w:cs="Arial"/>
        </w:rPr>
      </w:pPr>
      <w:r w:rsidRPr="00E86E22">
        <w:rPr>
          <w:rFonts w:cs="Arial"/>
        </w:rPr>
        <w:t xml:space="preserve">- Demontovat stávající dveře v štítové stěně </w:t>
      </w:r>
    </w:p>
    <w:p w14:paraId="26810865" w14:textId="77777777" w:rsidR="008E1848" w:rsidRPr="00E86E22" w:rsidRDefault="003C3F53" w:rsidP="009218A8">
      <w:pPr>
        <w:overflowPunct/>
        <w:autoSpaceDE/>
        <w:autoSpaceDN/>
        <w:adjustRightInd/>
        <w:spacing w:after="0"/>
        <w:jc w:val="both"/>
        <w:textAlignment w:val="auto"/>
        <w:rPr>
          <w:rFonts w:cs="Arial"/>
        </w:rPr>
      </w:pPr>
      <w:r w:rsidRPr="00E86E22">
        <w:rPr>
          <w:rFonts w:cs="Arial"/>
        </w:rPr>
        <w:t>- Dočasně odpojit a demontovat alarm nad</w:t>
      </w:r>
      <w:r w:rsidR="008E1848" w:rsidRPr="00E86E22">
        <w:rPr>
          <w:rFonts w:cs="Arial"/>
        </w:rPr>
        <w:t xml:space="preserve"> demontovanými</w:t>
      </w:r>
      <w:r w:rsidRPr="00E86E22">
        <w:rPr>
          <w:rFonts w:cs="Arial"/>
        </w:rPr>
        <w:t xml:space="preserve"> dveřmi ve štítové stěně, před odpojením projednat s UKB, následná zpětná montáž alarmu</w:t>
      </w:r>
    </w:p>
    <w:p w14:paraId="3F2BC177" w14:textId="4435F540" w:rsidR="00C860CF" w:rsidRPr="00E86E22" w:rsidRDefault="003C3F53" w:rsidP="009218A8">
      <w:pPr>
        <w:overflowPunct/>
        <w:autoSpaceDE/>
        <w:autoSpaceDN/>
        <w:adjustRightInd/>
        <w:spacing w:after="0"/>
        <w:jc w:val="both"/>
        <w:textAlignment w:val="auto"/>
        <w:rPr>
          <w:rFonts w:cs="Arial"/>
        </w:rPr>
      </w:pPr>
      <w:r w:rsidRPr="00E86E22">
        <w:rPr>
          <w:rFonts w:cs="Arial"/>
        </w:rPr>
        <w:t xml:space="preserve"> </w:t>
      </w:r>
      <w:r w:rsidR="00C860CF" w:rsidRPr="00E86E22">
        <w:rPr>
          <w:rFonts w:cs="Arial"/>
        </w:rPr>
        <w:t>- Vybourat stávající betonovou podlahu tl.80mm v</w:t>
      </w:r>
      <w:r w:rsidR="0065721B">
        <w:rPr>
          <w:rFonts w:cs="Arial"/>
        </w:rPr>
        <w:t xml:space="preserve"> jednotlivých kójích </w:t>
      </w:r>
      <w:r w:rsidR="0065721B" w:rsidRPr="00E86E22">
        <w:rPr>
          <w:rFonts w:cs="Arial"/>
        </w:rPr>
        <w:t>sklení</w:t>
      </w:r>
      <w:r w:rsidR="0065721B">
        <w:rPr>
          <w:rFonts w:cs="Arial"/>
        </w:rPr>
        <w:t>ku -</w:t>
      </w:r>
      <w:r w:rsidR="0065721B" w:rsidRPr="00E86E22">
        <w:rPr>
          <w:rFonts w:cs="Arial"/>
        </w:rPr>
        <w:t xml:space="preserve"> </w:t>
      </w:r>
      <w:r w:rsidR="00C860CF" w:rsidRPr="00E86E22">
        <w:rPr>
          <w:rFonts w:cs="Arial"/>
        </w:rPr>
        <w:t xml:space="preserve">m.č. 411, </w:t>
      </w:r>
      <w:r w:rsidR="00A84FF9" w:rsidRPr="00E86E22">
        <w:rPr>
          <w:rFonts w:cs="Arial"/>
        </w:rPr>
        <w:t xml:space="preserve">410, 409, 408 (pokud se při </w:t>
      </w:r>
      <w:r w:rsidR="00C860CF" w:rsidRPr="00E86E22">
        <w:rPr>
          <w:rFonts w:cs="Arial"/>
        </w:rPr>
        <w:t xml:space="preserve">bourání poškodí stávající TI </w:t>
      </w:r>
      <w:r w:rsidR="00E0230A">
        <w:rPr>
          <w:rFonts w:cs="Arial"/>
        </w:rPr>
        <w:t xml:space="preserve"> a hydroizolační souvrství </w:t>
      </w:r>
      <w:r w:rsidR="00C860CF" w:rsidRPr="00E86E22">
        <w:rPr>
          <w:rFonts w:cs="Arial"/>
        </w:rPr>
        <w:t xml:space="preserve">pod betonovou podlahou, </w:t>
      </w:r>
      <w:r w:rsidR="00E0230A">
        <w:rPr>
          <w:rFonts w:cs="Arial"/>
        </w:rPr>
        <w:t xml:space="preserve">stávající souvrství podlahy </w:t>
      </w:r>
      <w:r w:rsidR="00C860CF" w:rsidRPr="00E86E22">
        <w:rPr>
          <w:rFonts w:cs="Arial"/>
        </w:rPr>
        <w:t xml:space="preserve">se nahradí </w:t>
      </w:r>
      <w:r w:rsidR="00E0230A">
        <w:rPr>
          <w:rFonts w:cs="Arial"/>
        </w:rPr>
        <w:t xml:space="preserve">za nové </w:t>
      </w:r>
      <w:r w:rsidR="00C860CF" w:rsidRPr="00E86E22">
        <w:rPr>
          <w:rFonts w:cs="Arial"/>
        </w:rPr>
        <w:t xml:space="preserve">se stejnými parametry)   </w:t>
      </w:r>
    </w:p>
    <w:p w14:paraId="0CA9C39B" w14:textId="78CB108A" w:rsidR="00C860CF" w:rsidRPr="00E86E22" w:rsidRDefault="00C860CF" w:rsidP="009218A8">
      <w:pPr>
        <w:overflowPunct/>
        <w:autoSpaceDE/>
        <w:autoSpaceDN/>
        <w:adjustRightInd/>
        <w:spacing w:after="0"/>
        <w:jc w:val="both"/>
        <w:textAlignment w:val="auto"/>
        <w:rPr>
          <w:rFonts w:cs="Arial"/>
        </w:rPr>
      </w:pPr>
      <w:r w:rsidRPr="00E86E22">
        <w:rPr>
          <w:rFonts w:cs="Arial"/>
        </w:rPr>
        <w:t>- Demontovat stávající podlahové vpusti v</w:t>
      </w:r>
      <w:r w:rsidR="0065721B">
        <w:rPr>
          <w:rFonts w:cs="Arial"/>
        </w:rPr>
        <w:t xml:space="preserve"> jednotlivých kójích</w:t>
      </w:r>
      <w:r w:rsidRPr="00E86E22">
        <w:rPr>
          <w:rFonts w:cs="Arial"/>
        </w:rPr>
        <w:t xml:space="preserve"> </w:t>
      </w:r>
      <w:r w:rsidR="0065721B" w:rsidRPr="00E86E22">
        <w:rPr>
          <w:rFonts w:cs="Arial"/>
        </w:rPr>
        <w:t>sklení</w:t>
      </w:r>
      <w:r w:rsidR="0065721B">
        <w:rPr>
          <w:rFonts w:cs="Arial"/>
        </w:rPr>
        <w:t>ku</w:t>
      </w:r>
      <w:r w:rsidRPr="00E86E22">
        <w:rPr>
          <w:rFonts w:cs="Arial"/>
        </w:rPr>
        <w:t>, budou nahrazeny novými</w:t>
      </w:r>
    </w:p>
    <w:p w14:paraId="67C1CED3" w14:textId="77777777" w:rsidR="005C0985" w:rsidRPr="005C0985" w:rsidRDefault="005C0985" w:rsidP="005C0985">
      <w:pPr>
        <w:overflowPunct/>
        <w:autoSpaceDE/>
        <w:autoSpaceDN/>
        <w:adjustRightInd/>
        <w:spacing w:after="0"/>
        <w:jc w:val="both"/>
        <w:textAlignment w:val="auto"/>
        <w:rPr>
          <w:rFonts w:cs="Arial"/>
        </w:rPr>
      </w:pPr>
      <w:r w:rsidRPr="005C0985">
        <w:rPr>
          <w:rFonts w:cs="Arial"/>
        </w:rPr>
        <w:t>- v místnosti 407: vybourání stávající podlahové vpusti včetně dlažby a betonové mazaniny v plné ploše</w:t>
      </w:r>
      <w:r>
        <w:rPr>
          <w:rFonts w:cs="Arial"/>
        </w:rPr>
        <w:t xml:space="preserve"> </w:t>
      </w:r>
      <w:r w:rsidRPr="005C0985">
        <w:rPr>
          <w:rFonts w:cs="Arial"/>
        </w:rPr>
        <w:t xml:space="preserve">místnosti, pokud bude při bourání poškozeno stávající souvrství podlahy pod betonovou mazaninou bude skladba opravena, stávající hydroizolace vytáhnout 100mm na svislé kce </w:t>
      </w:r>
    </w:p>
    <w:p w14:paraId="1128535D" w14:textId="77777777" w:rsidR="00C860CF" w:rsidRPr="00E86E22" w:rsidRDefault="00C860CF" w:rsidP="009218A8">
      <w:pPr>
        <w:overflowPunct/>
        <w:autoSpaceDE/>
        <w:autoSpaceDN/>
        <w:adjustRightInd/>
        <w:spacing w:after="0"/>
        <w:jc w:val="both"/>
        <w:textAlignment w:val="auto"/>
        <w:rPr>
          <w:rFonts w:cs="Arial"/>
        </w:rPr>
      </w:pPr>
      <w:r w:rsidRPr="00E86E22">
        <w:rPr>
          <w:rFonts w:cs="Arial"/>
        </w:rPr>
        <w:t xml:space="preserve">- Odstranit všechny rozvody </w:t>
      </w:r>
      <w:r w:rsidR="00615268" w:rsidRPr="00E86E22">
        <w:rPr>
          <w:rFonts w:cs="Arial"/>
        </w:rPr>
        <w:t xml:space="preserve">instalací </w:t>
      </w:r>
      <w:r w:rsidRPr="00E86E22">
        <w:rPr>
          <w:rFonts w:cs="Arial"/>
        </w:rPr>
        <w:t>v bourané štítové stěně, odstranění rozvodů dle jednotlivých profesí</w:t>
      </w:r>
    </w:p>
    <w:p w14:paraId="5312E10A" w14:textId="77777777" w:rsidR="008D32A3" w:rsidRPr="00E86E22" w:rsidRDefault="008D32A3" w:rsidP="009218A8">
      <w:pPr>
        <w:overflowPunct/>
        <w:autoSpaceDE/>
        <w:autoSpaceDN/>
        <w:adjustRightInd/>
        <w:spacing w:after="0"/>
        <w:jc w:val="both"/>
        <w:textAlignment w:val="auto"/>
        <w:rPr>
          <w:rFonts w:cs="Arial"/>
        </w:rPr>
      </w:pPr>
      <w:r w:rsidRPr="00E86E22">
        <w:rPr>
          <w:rFonts w:cs="Arial"/>
        </w:rPr>
        <w:t xml:space="preserve">- Vybourání skladby střešního pláště nad budníkem ve 4NP v místě ukotvení OK pro VZT jednotky </w:t>
      </w:r>
    </w:p>
    <w:p w14:paraId="165016B3" w14:textId="77777777" w:rsidR="008D32A3" w:rsidRPr="00E86E22" w:rsidRDefault="008D32A3" w:rsidP="009218A8">
      <w:pPr>
        <w:overflowPunct/>
        <w:autoSpaceDE/>
        <w:autoSpaceDN/>
        <w:adjustRightInd/>
        <w:spacing w:after="0"/>
        <w:jc w:val="both"/>
        <w:textAlignment w:val="auto"/>
        <w:rPr>
          <w:rFonts w:cs="Arial"/>
        </w:rPr>
      </w:pPr>
      <w:r w:rsidRPr="00E86E22">
        <w:rPr>
          <w:rFonts w:cs="Arial"/>
        </w:rPr>
        <w:t>(kotvení sloupku podpůrné kce VZT na stávající nosnou OK střešního pláště)</w:t>
      </w:r>
    </w:p>
    <w:p w14:paraId="1983913E" w14:textId="77777777" w:rsidR="00615268" w:rsidRPr="00E86E22" w:rsidRDefault="00615268" w:rsidP="009218A8">
      <w:pPr>
        <w:overflowPunct/>
        <w:autoSpaceDE/>
        <w:autoSpaceDN/>
        <w:adjustRightInd/>
        <w:spacing w:after="0"/>
        <w:jc w:val="both"/>
        <w:textAlignment w:val="auto"/>
        <w:rPr>
          <w:rFonts w:cs="Arial"/>
        </w:rPr>
      </w:pPr>
      <w:r w:rsidRPr="00E86E22">
        <w:rPr>
          <w:rFonts w:cs="Arial"/>
        </w:rPr>
        <w:t xml:space="preserve">- Demontáž stávajícího oplechování štítové stěny </w:t>
      </w:r>
    </w:p>
    <w:p w14:paraId="6767C48C" w14:textId="77777777" w:rsidR="00615268" w:rsidRPr="00E86E22" w:rsidRDefault="00615268" w:rsidP="009218A8">
      <w:pPr>
        <w:overflowPunct/>
        <w:autoSpaceDE/>
        <w:autoSpaceDN/>
        <w:adjustRightInd/>
        <w:spacing w:after="0"/>
        <w:jc w:val="both"/>
        <w:textAlignment w:val="auto"/>
        <w:rPr>
          <w:rFonts w:cs="Arial"/>
        </w:rPr>
      </w:pPr>
    </w:p>
    <w:p w14:paraId="12EC2493" w14:textId="77777777" w:rsidR="00C860CF" w:rsidRPr="00E86E22" w:rsidRDefault="00184A60" w:rsidP="009218A8">
      <w:pPr>
        <w:overflowPunct/>
        <w:autoSpaceDE/>
        <w:autoSpaceDN/>
        <w:adjustRightInd/>
        <w:spacing w:after="0"/>
        <w:jc w:val="both"/>
        <w:textAlignment w:val="auto"/>
        <w:rPr>
          <w:rFonts w:cs="Arial"/>
          <w:b/>
        </w:rPr>
      </w:pPr>
      <w:r w:rsidRPr="00E86E22">
        <w:rPr>
          <w:rFonts w:cs="Arial"/>
          <w:b/>
        </w:rPr>
        <w:t xml:space="preserve">2. </w:t>
      </w:r>
      <w:r w:rsidR="00615268" w:rsidRPr="00E86E22">
        <w:rPr>
          <w:rFonts w:cs="Arial"/>
          <w:b/>
        </w:rPr>
        <w:t>Navrhované práce</w:t>
      </w:r>
      <w:r w:rsidR="005F154C" w:rsidRPr="00E86E22">
        <w:rPr>
          <w:rFonts w:cs="Arial"/>
          <w:b/>
        </w:rPr>
        <w:t>, nové konstrukce</w:t>
      </w:r>
      <w:r w:rsidR="00615268" w:rsidRPr="00E86E22">
        <w:rPr>
          <w:rFonts w:cs="Arial"/>
          <w:b/>
        </w:rPr>
        <w:t>:</w:t>
      </w:r>
    </w:p>
    <w:p w14:paraId="0843DC98" w14:textId="21466B01" w:rsidR="00C860CF" w:rsidRPr="00E86E22" w:rsidRDefault="00AF7298" w:rsidP="009218A8">
      <w:pPr>
        <w:overflowPunct/>
        <w:autoSpaceDE/>
        <w:autoSpaceDN/>
        <w:adjustRightInd/>
        <w:spacing w:after="0"/>
        <w:jc w:val="both"/>
        <w:textAlignment w:val="auto"/>
        <w:rPr>
          <w:rFonts w:cs="Arial"/>
        </w:rPr>
      </w:pPr>
      <w:r w:rsidRPr="00E86E22">
        <w:rPr>
          <w:rFonts w:cs="Arial"/>
        </w:rPr>
        <w:t xml:space="preserve">- </w:t>
      </w:r>
      <w:r w:rsidR="00C860CF" w:rsidRPr="00E86E22">
        <w:rPr>
          <w:rFonts w:cs="Arial"/>
        </w:rPr>
        <w:t xml:space="preserve">Montáž nové OK </w:t>
      </w:r>
      <w:r w:rsidR="0065721B" w:rsidRPr="00E86E22">
        <w:rPr>
          <w:rFonts w:cs="Arial"/>
        </w:rPr>
        <w:t>skleník</w:t>
      </w:r>
      <w:r w:rsidR="0065721B">
        <w:rPr>
          <w:rFonts w:cs="Arial"/>
        </w:rPr>
        <w:t>u</w:t>
      </w:r>
      <w:r w:rsidR="0065721B" w:rsidRPr="00E86E22">
        <w:rPr>
          <w:rFonts w:cs="Arial"/>
        </w:rPr>
        <w:t xml:space="preserve"> </w:t>
      </w:r>
      <w:r w:rsidR="00C860CF" w:rsidRPr="00E86E22">
        <w:rPr>
          <w:rFonts w:cs="Arial"/>
        </w:rPr>
        <w:t xml:space="preserve">žárově zinkovaná + hliníková kce pláště </w:t>
      </w:r>
      <w:r w:rsidR="005C23B0" w:rsidRPr="00E86E22">
        <w:rPr>
          <w:rFonts w:cs="Arial"/>
        </w:rPr>
        <w:t xml:space="preserve">+ zasklení + klempířské kce </w:t>
      </w:r>
      <w:r w:rsidRPr="00E86E22">
        <w:rPr>
          <w:rFonts w:cs="Arial"/>
        </w:rPr>
        <w:t xml:space="preserve"> DODÁVKA F1.2 STAVEBNĚ </w:t>
      </w:r>
      <w:r w:rsidR="00C860CF" w:rsidRPr="00E86E22">
        <w:rPr>
          <w:rFonts w:cs="Arial"/>
        </w:rPr>
        <w:t xml:space="preserve">KONSTRUKČNÍ ČÁST </w:t>
      </w:r>
    </w:p>
    <w:p w14:paraId="2E7267BF" w14:textId="77777777" w:rsidR="00C860CF" w:rsidRPr="00E86E22" w:rsidRDefault="00AF7298" w:rsidP="009218A8">
      <w:pPr>
        <w:overflowPunct/>
        <w:autoSpaceDE/>
        <w:autoSpaceDN/>
        <w:adjustRightInd/>
        <w:spacing w:after="0"/>
        <w:jc w:val="both"/>
        <w:textAlignment w:val="auto"/>
        <w:rPr>
          <w:rFonts w:cs="Arial"/>
        </w:rPr>
      </w:pPr>
      <w:r w:rsidRPr="00E86E22">
        <w:rPr>
          <w:rFonts w:cs="Arial"/>
        </w:rPr>
        <w:t xml:space="preserve">- </w:t>
      </w:r>
      <w:r w:rsidR="0032345E" w:rsidRPr="00E86E22">
        <w:rPr>
          <w:rFonts w:cs="Arial"/>
        </w:rPr>
        <w:t xml:space="preserve"> </w:t>
      </w:r>
      <w:r w:rsidR="00C860CF" w:rsidRPr="00E86E22">
        <w:rPr>
          <w:rFonts w:cs="Arial"/>
        </w:rPr>
        <w:t>Montáž nových hliníkových dveří do skleníku 900/1970mm (průchod skl</w:t>
      </w:r>
      <w:r w:rsidRPr="00E86E22">
        <w:rPr>
          <w:rFonts w:cs="Arial"/>
        </w:rPr>
        <w:t xml:space="preserve">eníkem dál na střechu) </w:t>
      </w:r>
    </w:p>
    <w:p w14:paraId="7602CA86" w14:textId="77777777" w:rsidR="00C860CF" w:rsidRPr="00E86E22" w:rsidRDefault="00AF7298" w:rsidP="009218A8">
      <w:pPr>
        <w:overflowPunct/>
        <w:autoSpaceDE/>
        <w:autoSpaceDN/>
        <w:adjustRightInd/>
        <w:spacing w:after="0"/>
        <w:jc w:val="both"/>
        <w:textAlignment w:val="auto"/>
        <w:rPr>
          <w:rFonts w:cs="Arial"/>
        </w:rPr>
      </w:pPr>
      <w:r w:rsidRPr="00E86E22">
        <w:rPr>
          <w:rFonts w:cs="Arial"/>
        </w:rPr>
        <w:t xml:space="preserve">- </w:t>
      </w:r>
      <w:r w:rsidR="00B63C59" w:rsidRPr="00E86E22">
        <w:rPr>
          <w:rFonts w:cs="Arial"/>
        </w:rPr>
        <w:t xml:space="preserve"> </w:t>
      </w:r>
      <w:r w:rsidR="00C860CF" w:rsidRPr="00E86E22">
        <w:rPr>
          <w:rFonts w:cs="Arial"/>
        </w:rPr>
        <w:t>Novou OK skleníku napojit na stávající OK nadezdívky</w:t>
      </w:r>
    </w:p>
    <w:p w14:paraId="64206319" w14:textId="4EA9647A" w:rsidR="00C860CF" w:rsidRPr="00E86E22" w:rsidRDefault="00C860CF" w:rsidP="009218A8">
      <w:pPr>
        <w:overflowPunct/>
        <w:autoSpaceDE/>
        <w:autoSpaceDN/>
        <w:adjustRightInd/>
        <w:spacing w:after="0"/>
        <w:jc w:val="both"/>
        <w:textAlignment w:val="auto"/>
        <w:rPr>
          <w:rFonts w:cs="Arial"/>
        </w:rPr>
      </w:pPr>
      <w:r w:rsidRPr="00E86E22">
        <w:rPr>
          <w:rFonts w:cs="Arial"/>
        </w:rPr>
        <w:t>-</w:t>
      </w:r>
      <w:r w:rsidR="00B63C59" w:rsidRPr="00E86E22">
        <w:rPr>
          <w:rFonts w:cs="Arial"/>
        </w:rPr>
        <w:t xml:space="preserve"> </w:t>
      </w:r>
      <w:r w:rsidRPr="00E86E22">
        <w:rPr>
          <w:rFonts w:cs="Arial"/>
        </w:rPr>
        <w:t xml:space="preserve"> Nová podlaha v</w:t>
      </w:r>
      <w:r w:rsidR="0065721B">
        <w:rPr>
          <w:rFonts w:cs="Arial"/>
        </w:rPr>
        <w:t xml:space="preserve"> jednotlivých kójích</w:t>
      </w:r>
      <w:r w:rsidRPr="00E86E22">
        <w:rPr>
          <w:rFonts w:cs="Arial"/>
        </w:rPr>
        <w:t xml:space="preserve"> </w:t>
      </w:r>
      <w:r w:rsidR="00BB0028" w:rsidRPr="00E86E22">
        <w:rPr>
          <w:rFonts w:cs="Arial"/>
        </w:rPr>
        <w:t>sklení</w:t>
      </w:r>
      <w:r w:rsidR="00BB0028">
        <w:rPr>
          <w:rFonts w:cs="Arial"/>
        </w:rPr>
        <w:t>ku</w:t>
      </w:r>
      <w:r w:rsidR="00BB0028" w:rsidRPr="00E86E22">
        <w:rPr>
          <w:rFonts w:cs="Arial"/>
        </w:rPr>
        <w:t xml:space="preserve"> </w:t>
      </w:r>
      <w:r w:rsidRPr="00E86E22">
        <w:rPr>
          <w:rFonts w:cs="Arial"/>
        </w:rPr>
        <w:t>skladba P1</w:t>
      </w:r>
      <w:r w:rsidR="004045F0">
        <w:rPr>
          <w:rFonts w:cs="Arial"/>
        </w:rPr>
        <w:t xml:space="preserve"> + dilatace podlahy + zátopová zkouška po dokončení</w:t>
      </w:r>
    </w:p>
    <w:p w14:paraId="4986AFFD" w14:textId="77777777" w:rsidR="00C860CF" w:rsidRPr="00E86E22" w:rsidRDefault="00C860CF" w:rsidP="009218A8">
      <w:pPr>
        <w:overflowPunct/>
        <w:autoSpaceDE/>
        <w:autoSpaceDN/>
        <w:adjustRightInd/>
        <w:spacing w:after="0"/>
        <w:jc w:val="both"/>
        <w:textAlignment w:val="auto"/>
        <w:rPr>
          <w:rFonts w:cs="Arial"/>
        </w:rPr>
      </w:pPr>
      <w:r w:rsidRPr="00E86E22">
        <w:rPr>
          <w:rFonts w:cs="Arial"/>
        </w:rPr>
        <w:t xml:space="preserve">- </w:t>
      </w:r>
      <w:r w:rsidR="00B63C59" w:rsidRPr="00E86E22">
        <w:rPr>
          <w:rFonts w:cs="Arial"/>
        </w:rPr>
        <w:t xml:space="preserve"> </w:t>
      </w:r>
      <w:r w:rsidRPr="00E86E22">
        <w:rPr>
          <w:rFonts w:cs="Arial"/>
        </w:rPr>
        <w:t>Návrh sítí proti hmyzu na okna skleníku + nová sklápěcí okna + elektropohon na MaR</w:t>
      </w:r>
    </w:p>
    <w:p w14:paraId="4F1A6B0E" w14:textId="77777777" w:rsidR="00C860CF" w:rsidRPr="00E86E22" w:rsidRDefault="005C23B0" w:rsidP="009218A8">
      <w:pPr>
        <w:overflowPunct/>
        <w:autoSpaceDE/>
        <w:autoSpaceDN/>
        <w:adjustRightInd/>
        <w:spacing w:after="0"/>
        <w:jc w:val="both"/>
        <w:textAlignment w:val="auto"/>
        <w:rPr>
          <w:rFonts w:cs="Arial"/>
        </w:rPr>
      </w:pPr>
      <w:r w:rsidRPr="00E86E22">
        <w:rPr>
          <w:rFonts w:cs="Arial"/>
        </w:rPr>
        <w:t xml:space="preserve">- </w:t>
      </w:r>
      <w:r w:rsidR="004045F0">
        <w:rPr>
          <w:rFonts w:cs="Arial"/>
        </w:rPr>
        <w:t xml:space="preserve"> </w:t>
      </w:r>
      <w:r w:rsidRPr="00E86E22">
        <w:rPr>
          <w:rFonts w:cs="Arial"/>
        </w:rPr>
        <w:t xml:space="preserve">Nové klempířské výrobky </w:t>
      </w:r>
      <w:r w:rsidR="00C860CF" w:rsidRPr="00E86E22">
        <w:rPr>
          <w:rFonts w:cs="Arial"/>
        </w:rPr>
        <w:t>skleníku (svodů a oplechování), zakončení</w:t>
      </w:r>
      <w:r w:rsidRPr="00E86E22">
        <w:rPr>
          <w:rFonts w:cs="Arial"/>
        </w:rPr>
        <w:t xml:space="preserve"> nad střešní rovinou (součást  </w:t>
      </w:r>
      <w:r w:rsidR="00C860CF" w:rsidRPr="00E86E22">
        <w:rPr>
          <w:rFonts w:cs="Arial"/>
        </w:rPr>
        <w:t>Stavebně  konstrukční části)</w:t>
      </w:r>
    </w:p>
    <w:p w14:paraId="4389D260" w14:textId="77777777" w:rsidR="005C23B0" w:rsidRPr="00E86E22" w:rsidRDefault="00F86B01" w:rsidP="009218A8">
      <w:pPr>
        <w:overflowPunct/>
        <w:autoSpaceDE/>
        <w:autoSpaceDN/>
        <w:adjustRightInd/>
        <w:spacing w:after="0"/>
        <w:jc w:val="both"/>
        <w:textAlignment w:val="auto"/>
        <w:rPr>
          <w:rFonts w:cs="Arial"/>
        </w:rPr>
      </w:pPr>
      <w:r>
        <w:rPr>
          <w:rFonts w:cs="Arial"/>
        </w:rPr>
        <w:lastRenderedPageBreak/>
        <w:t>- Nový stínící systém: STÍNÍCÍ ROLETY</w:t>
      </w:r>
    </w:p>
    <w:p w14:paraId="195881FF" w14:textId="77777777" w:rsidR="00C860CF" w:rsidRPr="00E86E22" w:rsidRDefault="00C860CF" w:rsidP="009218A8">
      <w:pPr>
        <w:overflowPunct/>
        <w:autoSpaceDE/>
        <w:autoSpaceDN/>
        <w:adjustRightInd/>
        <w:spacing w:after="0"/>
        <w:jc w:val="both"/>
        <w:textAlignment w:val="auto"/>
        <w:rPr>
          <w:rFonts w:cs="Arial"/>
        </w:rPr>
      </w:pPr>
      <w:r w:rsidRPr="00E86E22">
        <w:rPr>
          <w:rFonts w:cs="Arial"/>
        </w:rPr>
        <w:t xml:space="preserve">- V místnosti 407 provedení: </w:t>
      </w:r>
    </w:p>
    <w:p w14:paraId="737FD44C" w14:textId="77777777" w:rsidR="00C860CF" w:rsidRPr="00E86E22" w:rsidRDefault="00C860CF" w:rsidP="009218A8">
      <w:pPr>
        <w:pStyle w:val="Odstavecseseznamem"/>
        <w:numPr>
          <w:ilvl w:val="0"/>
          <w:numId w:val="23"/>
        </w:numPr>
        <w:overflowPunct/>
        <w:autoSpaceDE/>
        <w:autoSpaceDN/>
        <w:adjustRightInd/>
        <w:spacing w:after="0"/>
        <w:jc w:val="both"/>
        <w:textAlignment w:val="auto"/>
        <w:rPr>
          <w:rFonts w:cs="Arial"/>
        </w:rPr>
      </w:pPr>
      <w:r w:rsidRPr="00E86E22">
        <w:rPr>
          <w:rFonts w:cs="Arial"/>
        </w:rPr>
        <w:t>demontovat stávající vpusť, nahradit za novou</w:t>
      </w:r>
      <w:r w:rsidR="0081339D" w:rsidRPr="00E86E22">
        <w:rPr>
          <w:rFonts w:cs="Arial"/>
        </w:rPr>
        <w:t xml:space="preserve"> </w:t>
      </w:r>
    </w:p>
    <w:p w14:paraId="0A005E73" w14:textId="77777777" w:rsidR="004045F0" w:rsidRPr="004045F0" w:rsidRDefault="00C860CF" w:rsidP="004045F0">
      <w:pPr>
        <w:pStyle w:val="Odstavecseseznamem"/>
        <w:numPr>
          <w:ilvl w:val="0"/>
          <w:numId w:val="23"/>
        </w:numPr>
        <w:overflowPunct/>
        <w:autoSpaceDE/>
        <w:autoSpaceDN/>
        <w:adjustRightInd/>
        <w:spacing w:after="0"/>
        <w:jc w:val="both"/>
        <w:textAlignment w:val="auto"/>
        <w:rPr>
          <w:rFonts w:cs="Arial"/>
        </w:rPr>
      </w:pPr>
      <w:r w:rsidRPr="00E86E22">
        <w:rPr>
          <w:rFonts w:cs="Arial"/>
        </w:rPr>
        <w:t>nová</w:t>
      </w:r>
      <w:r w:rsidR="008371A9" w:rsidRPr="00E86E22">
        <w:rPr>
          <w:rFonts w:cs="Arial"/>
        </w:rPr>
        <w:t xml:space="preserve"> </w:t>
      </w:r>
      <w:r w:rsidR="005C0985">
        <w:rPr>
          <w:rFonts w:cs="Arial"/>
        </w:rPr>
        <w:t>podlaha P2</w:t>
      </w:r>
      <w:r w:rsidR="004045F0">
        <w:rPr>
          <w:rFonts w:cs="Arial"/>
        </w:rPr>
        <w:t xml:space="preserve"> + dilatace podlahy + zátopová zkouška po dokončení</w:t>
      </w:r>
    </w:p>
    <w:p w14:paraId="4B34188D" w14:textId="77777777" w:rsidR="00C860CF" w:rsidRPr="00E86E22" w:rsidRDefault="00C860CF" w:rsidP="009218A8">
      <w:pPr>
        <w:pStyle w:val="Odstavecseseznamem"/>
        <w:numPr>
          <w:ilvl w:val="0"/>
          <w:numId w:val="23"/>
        </w:numPr>
        <w:overflowPunct/>
        <w:autoSpaceDE/>
        <w:autoSpaceDN/>
        <w:adjustRightInd/>
        <w:spacing w:after="0"/>
        <w:jc w:val="both"/>
        <w:textAlignment w:val="auto"/>
        <w:rPr>
          <w:rFonts w:cs="Arial"/>
        </w:rPr>
      </w:pPr>
      <w:r w:rsidRPr="00E86E22">
        <w:rPr>
          <w:rFonts w:cs="Arial"/>
        </w:rPr>
        <w:t>místnost nově vymalovat</w:t>
      </w:r>
    </w:p>
    <w:p w14:paraId="289EAA99" w14:textId="77777777" w:rsidR="00C860CF" w:rsidRPr="00E86E22" w:rsidRDefault="00C860CF" w:rsidP="009218A8">
      <w:pPr>
        <w:overflowPunct/>
        <w:autoSpaceDE/>
        <w:autoSpaceDN/>
        <w:adjustRightInd/>
        <w:spacing w:after="0"/>
        <w:jc w:val="both"/>
        <w:textAlignment w:val="auto"/>
        <w:rPr>
          <w:rFonts w:cs="Arial"/>
        </w:rPr>
      </w:pPr>
      <w:r w:rsidRPr="00E86E22">
        <w:rPr>
          <w:rFonts w:cs="Arial"/>
        </w:rPr>
        <w:t>- V části elektro proběhne kompletní demontáž elektro zařízení v prosto</w:t>
      </w:r>
      <w:r w:rsidR="005C23B0" w:rsidRPr="00E86E22">
        <w:rPr>
          <w:rFonts w:cs="Arial"/>
        </w:rPr>
        <w:t xml:space="preserve">rách střechy (kromě pochozího </w:t>
      </w:r>
      <w:r w:rsidRPr="00E86E22">
        <w:rPr>
          <w:rFonts w:cs="Arial"/>
        </w:rPr>
        <w:t>osvětlení</w:t>
      </w:r>
      <w:r w:rsidR="005C23B0" w:rsidRPr="00E86E22">
        <w:rPr>
          <w:rFonts w:cs="Arial"/>
        </w:rPr>
        <w:t xml:space="preserve"> </w:t>
      </w:r>
      <w:r w:rsidRPr="00E86E22">
        <w:rPr>
          <w:rFonts w:cs="Arial"/>
        </w:rPr>
        <w:t>střechy).</w:t>
      </w:r>
      <w:r w:rsidR="005C23B0" w:rsidRPr="00E86E22">
        <w:rPr>
          <w:rFonts w:cs="Arial"/>
        </w:rPr>
        <w:t xml:space="preserve"> </w:t>
      </w:r>
      <w:r w:rsidRPr="00E86E22">
        <w:rPr>
          <w:rFonts w:cs="Arial"/>
        </w:rPr>
        <w:t>Na základě toho, že rozvody jsou ve žlabu pod stropem, musí se demontovat a to společně s MaR rozvody. S využitím demontovaných součástí projekt nepočítá. Nové budou i zásuvky a vypínače. Stávající umístění je nevyhovující. Bude se muset ve stavbě po</w:t>
      </w:r>
      <w:r w:rsidR="005C23B0" w:rsidRPr="00E86E22">
        <w:rPr>
          <w:rFonts w:cs="Arial"/>
        </w:rPr>
        <w:t xml:space="preserve">čítat se zakrytím děr v SDK po </w:t>
      </w:r>
      <w:r w:rsidRPr="00E86E22">
        <w:rPr>
          <w:rFonts w:cs="Arial"/>
        </w:rPr>
        <w:t>zásuvkách a vypínačích. Je</w:t>
      </w:r>
      <w:r w:rsidR="005C23B0" w:rsidRPr="00E86E22">
        <w:rPr>
          <w:rFonts w:cs="Arial"/>
        </w:rPr>
        <w:t>dná se především o místnost 406,</w:t>
      </w:r>
      <w:r w:rsidRPr="00E86E22">
        <w:rPr>
          <w:rFonts w:cs="Arial"/>
        </w:rPr>
        <w:t xml:space="preserve">407. </w:t>
      </w:r>
    </w:p>
    <w:p w14:paraId="6A036D19" w14:textId="77777777" w:rsidR="00C860CF" w:rsidRPr="00E86E22" w:rsidRDefault="00C860CF" w:rsidP="009218A8">
      <w:pPr>
        <w:overflowPunct/>
        <w:autoSpaceDE/>
        <w:autoSpaceDN/>
        <w:adjustRightInd/>
        <w:spacing w:after="0"/>
        <w:jc w:val="both"/>
        <w:textAlignment w:val="auto"/>
        <w:rPr>
          <w:rFonts w:cs="Arial"/>
        </w:rPr>
      </w:pPr>
      <w:r w:rsidRPr="00E86E22">
        <w:rPr>
          <w:rFonts w:cs="Arial"/>
        </w:rPr>
        <w:t>- Místnosti 404, 403 : nově vymalovat</w:t>
      </w:r>
    </w:p>
    <w:p w14:paraId="207D36CB" w14:textId="77777777" w:rsidR="00C860CF" w:rsidRDefault="00C860CF" w:rsidP="009218A8">
      <w:pPr>
        <w:overflowPunct/>
        <w:autoSpaceDE/>
        <w:autoSpaceDN/>
        <w:adjustRightInd/>
        <w:spacing w:after="0"/>
        <w:jc w:val="both"/>
        <w:textAlignment w:val="auto"/>
        <w:rPr>
          <w:rFonts w:cs="Arial"/>
        </w:rPr>
      </w:pPr>
      <w:r w:rsidRPr="00E86E22">
        <w:rPr>
          <w:rFonts w:cs="Arial"/>
        </w:rPr>
        <w:t>- El. vyhřívání okapů</w:t>
      </w:r>
      <w:r w:rsidR="00974AEA">
        <w:rPr>
          <w:rFonts w:cs="Arial"/>
        </w:rPr>
        <w:t>, v místě svodu bude na střeše položena dlaždice, na kterou bude svod vyústěn, aby bylo zabráněno ostříkání střešního pláště a případné poškození</w:t>
      </w:r>
      <w:r w:rsidR="007817BE">
        <w:rPr>
          <w:rFonts w:cs="Arial"/>
        </w:rPr>
        <w:t>.</w:t>
      </w:r>
      <w:r w:rsidR="00974AEA">
        <w:rPr>
          <w:rFonts w:cs="Arial"/>
        </w:rPr>
        <w:t xml:space="preserve"> </w:t>
      </w:r>
    </w:p>
    <w:p w14:paraId="7EABD3FF" w14:textId="7CB01075" w:rsidR="00CE0806" w:rsidRPr="00CE0806" w:rsidRDefault="00CE0806" w:rsidP="00CE0806">
      <w:pPr>
        <w:overflowPunct/>
        <w:autoSpaceDE/>
        <w:autoSpaceDN/>
        <w:adjustRightInd/>
        <w:spacing w:after="0"/>
        <w:jc w:val="both"/>
        <w:textAlignment w:val="auto"/>
        <w:rPr>
          <w:rFonts w:cs="Arial"/>
        </w:rPr>
      </w:pPr>
      <w:r w:rsidRPr="00CE0806">
        <w:rPr>
          <w:rFonts w:cs="Arial"/>
        </w:rPr>
        <w:t>- Stávající prosklenou stěnu mezi výtahovým prostorem a zázemí</w:t>
      </w:r>
      <w:r w:rsidR="00AE45D3">
        <w:rPr>
          <w:rFonts w:cs="Arial"/>
        </w:rPr>
        <w:t>m</w:t>
      </w:r>
      <w:r w:rsidRPr="00CE0806">
        <w:rPr>
          <w:rFonts w:cs="Arial"/>
        </w:rPr>
        <w:t xml:space="preserve"> </w:t>
      </w:r>
      <w:r>
        <w:rPr>
          <w:rFonts w:cs="Arial"/>
        </w:rPr>
        <w:t xml:space="preserve">v.2200mm opatřit pruhem pro </w:t>
      </w:r>
      <w:r w:rsidRPr="00CE0806">
        <w:rPr>
          <w:rFonts w:cs="Arial"/>
        </w:rPr>
        <w:t>slabozraké š.50mm ve 2 výškách 900mm a 1500mm</w:t>
      </w:r>
    </w:p>
    <w:p w14:paraId="20F0DE11" w14:textId="77777777" w:rsidR="00CE0806" w:rsidRPr="00CE0806" w:rsidRDefault="00CE0806" w:rsidP="00CE0806">
      <w:pPr>
        <w:overflowPunct/>
        <w:autoSpaceDE/>
        <w:autoSpaceDN/>
        <w:adjustRightInd/>
        <w:spacing w:after="0"/>
        <w:jc w:val="both"/>
        <w:textAlignment w:val="auto"/>
        <w:rPr>
          <w:rFonts w:cs="Arial"/>
        </w:rPr>
      </w:pPr>
      <w:r w:rsidRPr="00CE0806">
        <w:rPr>
          <w:rFonts w:cs="Arial"/>
        </w:rPr>
        <w:t>- V místnosti č. 403 umístit 1x práškový hasící přístroj s náplní 6kg, v m.č.407 1x PHP sněhový S6</w:t>
      </w:r>
    </w:p>
    <w:p w14:paraId="5383F28A" w14:textId="77777777" w:rsidR="00CE0806" w:rsidRPr="00CE0806" w:rsidRDefault="00CE0806" w:rsidP="00CE0806">
      <w:pPr>
        <w:overflowPunct/>
        <w:autoSpaceDE/>
        <w:autoSpaceDN/>
        <w:adjustRightInd/>
        <w:spacing w:after="0"/>
        <w:jc w:val="both"/>
        <w:textAlignment w:val="auto"/>
        <w:rPr>
          <w:rFonts w:cs="Arial"/>
        </w:rPr>
      </w:pPr>
      <w:r w:rsidRPr="00CE0806">
        <w:rPr>
          <w:rFonts w:cs="Arial"/>
        </w:rPr>
        <w:t xml:space="preserve">hasící přístroje umístit na viditelných přístupných místech (rukojeť ve výšce 1500mm nad podlahou) </w:t>
      </w:r>
    </w:p>
    <w:p w14:paraId="07FC7319" w14:textId="02A94FEA" w:rsidR="00CE0806" w:rsidRPr="00CE0806" w:rsidRDefault="00CE0806" w:rsidP="00CE0806">
      <w:pPr>
        <w:overflowPunct/>
        <w:autoSpaceDE/>
        <w:autoSpaceDN/>
        <w:adjustRightInd/>
        <w:spacing w:after="0"/>
        <w:jc w:val="both"/>
        <w:textAlignment w:val="auto"/>
        <w:rPr>
          <w:rFonts w:cs="Arial"/>
        </w:rPr>
      </w:pPr>
      <w:r w:rsidRPr="00CE0806">
        <w:rPr>
          <w:rFonts w:cs="Arial"/>
        </w:rPr>
        <w:t xml:space="preserve">- V prostoru zázemí pro skleník a </w:t>
      </w:r>
      <w:r w:rsidR="00AE45D3" w:rsidRPr="00CE0806">
        <w:rPr>
          <w:rFonts w:cs="Arial"/>
        </w:rPr>
        <w:t>v</w:t>
      </w:r>
      <w:r w:rsidR="00AE45D3">
        <w:rPr>
          <w:rFonts w:cs="Arial"/>
        </w:rPr>
        <w:t> jednotlivých kójích skleníku</w:t>
      </w:r>
      <w:r w:rsidR="00AE45D3" w:rsidRPr="00CE0806">
        <w:rPr>
          <w:rFonts w:cs="Arial"/>
        </w:rPr>
        <w:t xml:space="preserve"> </w:t>
      </w:r>
      <w:r w:rsidRPr="00CE0806">
        <w:rPr>
          <w:rFonts w:cs="Arial"/>
        </w:rPr>
        <w:t>budou označeny únikové cesty dle ČSN ISO 3864.</w:t>
      </w:r>
    </w:p>
    <w:p w14:paraId="7AD84D30" w14:textId="77777777" w:rsidR="00CE0806" w:rsidRPr="00CE0806" w:rsidRDefault="00CE0806" w:rsidP="00CE0806">
      <w:pPr>
        <w:overflowPunct/>
        <w:autoSpaceDE/>
        <w:autoSpaceDN/>
        <w:adjustRightInd/>
        <w:spacing w:after="0"/>
        <w:jc w:val="both"/>
        <w:textAlignment w:val="auto"/>
        <w:rPr>
          <w:rFonts w:cs="Arial"/>
        </w:rPr>
      </w:pPr>
      <w:r w:rsidRPr="00CE0806">
        <w:rPr>
          <w:rFonts w:cs="Arial"/>
        </w:rPr>
        <w:t xml:space="preserve">K označení směru úniku budou použity značky fotoluminiscenční </w:t>
      </w:r>
    </w:p>
    <w:p w14:paraId="571612BD" w14:textId="77777777" w:rsidR="00CE0806" w:rsidRPr="00CE0806" w:rsidRDefault="00CE0806" w:rsidP="00CE0806">
      <w:pPr>
        <w:overflowPunct/>
        <w:autoSpaceDE/>
        <w:autoSpaceDN/>
        <w:adjustRightInd/>
        <w:spacing w:after="0"/>
        <w:jc w:val="both"/>
        <w:textAlignment w:val="auto"/>
        <w:rPr>
          <w:rFonts w:cs="Arial"/>
        </w:rPr>
      </w:pPr>
      <w:r w:rsidRPr="00CE0806">
        <w:rPr>
          <w:rFonts w:cs="Arial"/>
        </w:rPr>
        <w:t>- Na chodbě zázemí skleníku umístit požární směrnici a evakuačním plán</w:t>
      </w:r>
    </w:p>
    <w:p w14:paraId="04D9B082" w14:textId="77777777" w:rsidR="00CE0806" w:rsidRPr="00CE0806" w:rsidRDefault="00CE0806" w:rsidP="00CE0806">
      <w:pPr>
        <w:overflowPunct/>
        <w:autoSpaceDE/>
        <w:autoSpaceDN/>
        <w:adjustRightInd/>
        <w:spacing w:after="0"/>
        <w:jc w:val="both"/>
        <w:textAlignment w:val="auto"/>
        <w:rPr>
          <w:rFonts w:cs="Arial"/>
        </w:rPr>
      </w:pPr>
      <w:r w:rsidRPr="00CE0806">
        <w:rPr>
          <w:rFonts w:cs="Arial"/>
        </w:rPr>
        <w:t>- Odebrání kačírku ze střechy budníku + nová hydroizolační fólie mechanicky kotvená k</w:t>
      </w:r>
      <w:r>
        <w:rPr>
          <w:rFonts w:cs="Arial"/>
        </w:rPr>
        <w:t> </w:t>
      </w:r>
      <w:r w:rsidRPr="00CE0806">
        <w:rPr>
          <w:rFonts w:cs="Arial"/>
        </w:rPr>
        <w:t>podkladu</w:t>
      </w:r>
      <w:r>
        <w:rPr>
          <w:rFonts w:cs="Arial"/>
        </w:rPr>
        <w:t xml:space="preserve"> </w:t>
      </w:r>
      <w:r w:rsidRPr="00CE0806">
        <w:rPr>
          <w:rFonts w:cs="Arial"/>
        </w:rPr>
        <w:t>skladba ozn. St</w:t>
      </w:r>
    </w:p>
    <w:p w14:paraId="2E552885" w14:textId="77777777" w:rsidR="00CE0806" w:rsidRPr="00CE0806" w:rsidRDefault="00CE0806" w:rsidP="00CE0806">
      <w:pPr>
        <w:overflowPunct/>
        <w:autoSpaceDE/>
        <w:autoSpaceDN/>
        <w:adjustRightInd/>
        <w:spacing w:after="0"/>
        <w:jc w:val="both"/>
        <w:textAlignment w:val="auto"/>
        <w:rPr>
          <w:rFonts w:cs="Arial"/>
        </w:rPr>
      </w:pPr>
      <w:r w:rsidRPr="00CE0806">
        <w:rPr>
          <w:rFonts w:cs="Arial"/>
        </w:rPr>
        <w:t>- Nová konstrukce zastínění pěstebních stolů, odvod GMO odpadu ze stolů + napojení na zavlažování</w:t>
      </w:r>
    </w:p>
    <w:p w14:paraId="14004020" w14:textId="77777777" w:rsidR="00CE0806" w:rsidRDefault="00CE0806" w:rsidP="00CE0806">
      <w:pPr>
        <w:overflowPunct/>
        <w:autoSpaceDE/>
        <w:autoSpaceDN/>
        <w:adjustRightInd/>
        <w:spacing w:after="0"/>
        <w:jc w:val="both"/>
        <w:textAlignment w:val="auto"/>
        <w:rPr>
          <w:rFonts w:cs="Arial"/>
        </w:rPr>
      </w:pPr>
      <w:r w:rsidRPr="00CE0806">
        <w:rPr>
          <w:rFonts w:cs="Arial"/>
        </w:rPr>
        <w:t xml:space="preserve">viz F1.4.2 Zdravotně technické instalace </w:t>
      </w:r>
    </w:p>
    <w:p w14:paraId="68A8BBE0"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Veškeré prostupy požárními kcemi zatěsnit na požadovanou požární odolnost</w:t>
      </w:r>
    </w:p>
    <w:p w14:paraId="2C3C7FAE"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Otvory ve stavebních konstrukcích pro prostupy potrubí, bude provedeno jejich následné zapravení a zaizolování.</w:t>
      </w:r>
    </w:p>
    <w:p w14:paraId="27FB00FE"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xml:space="preserve">- Budou zhotoveny ocelové konstrukce pro osazení VZT na střeše 4NP. Ocelová rámová konstrukce z  válcovaných profilů IPE 160,140, kotvena přes sloupky </w:t>
      </w:r>
      <w:r w:rsidRPr="00E86E22">
        <w:rPr>
          <w:rFonts w:ascii="Cambria Math" w:hAnsi="Cambria Math" w:cs="Cambria Math"/>
        </w:rPr>
        <w:t>∅</w:t>
      </w:r>
      <w:r w:rsidRPr="00E86E22">
        <w:rPr>
          <w:rFonts w:cs="Arial"/>
        </w:rPr>
        <w:t xml:space="preserve"> 140mm do nosné ocelové konstrukce stříšky 4.NP. Konstrukce bude žárově zinkována. Souvrství střešního pláště bude obnaženo až na OK střechy, po ukotvení ocelové konstrukce VZT bude souvrství střešního pláště doplněno a napojeno na stávající izolaci.  </w:t>
      </w:r>
    </w:p>
    <w:p w14:paraId="6361CE63"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OK pro nové chladící jednotky skleníku - bude využita stávající OK (případně úprava stávající OK).</w:t>
      </w:r>
    </w:p>
    <w:p w14:paraId="3A379C0F"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xml:space="preserve">- Budou zajištěny transportní cesty a montážní otvory pro dosazování a servis vzduchotechnických a  klimatizačních zařízení (pro umístění VZT jednotek na střechu bude použit jeřáb) </w:t>
      </w:r>
    </w:p>
    <w:p w14:paraId="026ABB1A"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xml:space="preserve">- Nová štítová SDK stěna: viz skladba </w:t>
      </w:r>
      <w:r w:rsidRPr="00E86E22">
        <w:rPr>
          <w:rFonts w:cs="Arial"/>
          <w:i/>
        </w:rPr>
        <w:t>S1, S2, DETAIL A,B , POHLED NA ŠTÍTOVOU STĚNU</w:t>
      </w:r>
    </w:p>
    <w:p w14:paraId="53988B24"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Poloha a počet nosných kovových profilů pro uchycení SDK příčky: realizovat dle technologických předpisů dodavatele</w:t>
      </w:r>
    </w:p>
    <w:p w14:paraId="1E1ED4DA"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Nové klempířské výrobky na střeše v 4NP ozn. K1 - rš. 690mm, Al plech, RAL 9006, dl.cca 16m, tl. plechu a způsob uchycení dle stávajícího typu oplechování</w:t>
      </w:r>
    </w:p>
    <w:p w14:paraId="1FD86179" w14:textId="77777777" w:rsidR="001B5E33" w:rsidRPr="00E86E22" w:rsidRDefault="001B5E33" w:rsidP="001B5E33">
      <w:pPr>
        <w:overflowPunct/>
        <w:autoSpaceDE/>
        <w:autoSpaceDN/>
        <w:adjustRightInd/>
        <w:spacing w:after="0"/>
        <w:jc w:val="both"/>
        <w:textAlignment w:val="auto"/>
        <w:rPr>
          <w:rFonts w:cs="Arial"/>
        </w:rPr>
      </w:pPr>
      <w:r w:rsidRPr="00E86E22">
        <w:rPr>
          <w:rFonts w:cs="Arial"/>
        </w:rPr>
        <w:t>-  Výměna systému zatemňování kultivačních stolů. Dodávka technologie</w:t>
      </w:r>
    </w:p>
    <w:p w14:paraId="4B20343A" w14:textId="77777777" w:rsidR="001B5E33" w:rsidRPr="00E86E22" w:rsidRDefault="001B5E33" w:rsidP="001B5E33">
      <w:pPr>
        <w:spacing w:after="0"/>
        <w:jc w:val="both"/>
        <w:rPr>
          <w:rFonts w:cs="Arial"/>
        </w:rPr>
      </w:pPr>
      <w:r w:rsidRPr="00E86E22">
        <w:rPr>
          <w:rFonts w:cs="Arial"/>
        </w:rPr>
        <w:t>-  Montáž 4x nové hliníkové dveře 900/1970mm do štítové SDK stěny</w:t>
      </w:r>
    </w:p>
    <w:p w14:paraId="2D8063AC" w14:textId="346B7C21" w:rsidR="001B5E33" w:rsidRPr="00E86E22" w:rsidRDefault="001B5E33" w:rsidP="001B5E33">
      <w:pPr>
        <w:spacing w:after="0"/>
        <w:jc w:val="both"/>
        <w:rPr>
          <w:rFonts w:cs="Arial"/>
        </w:rPr>
      </w:pPr>
      <w:r w:rsidRPr="00E86E22">
        <w:rPr>
          <w:rFonts w:cs="Arial"/>
        </w:rPr>
        <w:t xml:space="preserve">- Prostupka pro elektro kabel 300x100mm, spodní hrana cca 2400mm ve štítové stěně nad dveřmi mezi </w:t>
      </w:r>
      <w:r w:rsidR="000913A9">
        <w:rPr>
          <w:rFonts w:cs="Arial"/>
        </w:rPr>
        <w:t xml:space="preserve">prostředními kójemi skleníku </w:t>
      </w:r>
      <w:r w:rsidR="000913A9" w:rsidRPr="00E86E22">
        <w:rPr>
          <w:rFonts w:cs="Arial"/>
        </w:rPr>
        <w:t xml:space="preserve"> </w:t>
      </w:r>
      <w:r w:rsidRPr="00E86E22">
        <w:rPr>
          <w:rFonts w:cs="Arial"/>
        </w:rPr>
        <w:t xml:space="preserve">( výšková úroveň prostupu bude upřesněna při realizaci na stavbě) </w:t>
      </w:r>
    </w:p>
    <w:p w14:paraId="317C85B7" w14:textId="77777777" w:rsidR="001B5E33" w:rsidRPr="00E86E22" w:rsidRDefault="001B5E33" w:rsidP="001B5E33">
      <w:pPr>
        <w:spacing w:after="0"/>
        <w:jc w:val="both"/>
        <w:rPr>
          <w:rFonts w:cs="Arial"/>
        </w:rPr>
      </w:pPr>
      <w:r w:rsidRPr="00E86E22">
        <w:rPr>
          <w:rFonts w:cs="Arial"/>
        </w:rPr>
        <w:t xml:space="preserve">- Napojení odpadu z dřezu v místnosti č. 406 na kanalizaci. Vyřešit stávající problém s usazováním nečistot a následné ucpávání odpadu </w:t>
      </w:r>
    </w:p>
    <w:p w14:paraId="11229B38" w14:textId="77777777" w:rsidR="001B5E33" w:rsidRDefault="001B5E33" w:rsidP="001B5E33">
      <w:pPr>
        <w:spacing w:after="0"/>
        <w:jc w:val="both"/>
        <w:rPr>
          <w:rFonts w:cs="Arial"/>
        </w:rPr>
      </w:pPr>
      <w:r w:rsidRPr="00E86E22">
        <w:rPr>
          <w:rFonts w:cs="Arial"/>
        </w:rPr>
        <w:t>- Demontáž a zpětná montáž podhledů ve 3NP a částečně i ve 2NP</w:t>
      </w:r>
    </w:p>
    <w:p w14:paraId="77A96FBC" w14:textId="77777777" w:rsidR="005F023E" w:rsidRPr="00E86E22" w:rsidRDefault="00C860CF" w:rsidP="009218A8">
      <w:pPr>
        <w:overflowPunct/>
        <w:autoSpaceDE/>
        <w:autoSpaceDN/>
        <w:adjustRightInd/>
        <w:spacing w:after="0"/>
        <w:jc w:val="both"/>
        <w:textAlignment w:val="auto"/>
        <w:rPr>
          <w:rFonts w:cs="Arial"/>
        </w:rPr>
      </w:pPr>
      <w:r w:rsidRPr="00E86E22">
        <w:rPr>
          <w:rFonts w:cs="Arial"/>
        </w:rPr>
        <w:t xml:space="preserve">- Kontrola a </w:t>
      </w:r>
      <w:r w:rsidR="00284C0B" w:rsidRPr="00E86E22">
        <w:rPr>
          <w:rFonts w:cs="Arial"/>
        </w:rPr>
        <w:t xml:space="preserve">případná </w:t>
      </w:r>
      <w:r w:rsidRPr="00E86E22">
        <w:rPr>
          <w:rFonts w:cs="Arial"/>
        </w:rPr>
        <w:t>oprava netěsnosti střešního pláště v</w:t>
      </w:r>
      <w:r w:rsidR="00284C0B" w:rsidRPr="00E86E22">
        <w:rPr>
          <w:rFonts w:cs="Arial"/>
        </w:rPr>
        <w:t> celém rozsahu střechy</w:t>
      </w:r>
      <w:r w:rsidRPr="00E86E22">
        <w:rPr>
          <w:rFonts w:cs="Arial"/>
        </w:rPr>
        <w:t>. Oprava so</w:t>
      </w:r>
      <w:r w:rsidR="008B19BA" w:rsidRPr="00E86E22">
        <w:rPr>
          <w:rFonts w:cs="Arial"/>
        </w:rPr>
        <w:t xml:space="preserve">uvrství až po tepelnou izolaci - do </w:t>
      </w:r>
      <w:r w:rsidRPr="00E86E22">
        <w:rPr>
          <w:rFonts w:cs="Arial"/>
        </w:rPr>
        <w:t>TI se nebude zasahovat   (oprava hydroizolace, prostupů, kačírku)</w:t>
      </w:r>
      <w:r w:rsidR="005F023E" w:rsidRPr="00E86E22">
        <w:rPr>
          <w:rFonts w:cs="Arial"/>
        </w:rPr>
        <w:t>.</w:t>
      </w:r>
    </w:p>
    <w:p w14:paraId="3A306892" w14:textId="77777777" w:rsidR="001B5E33" w:rsidRDefault="001B5E33" w:rsidP="009218A8">
      <w:pPr>
        <w:overflowPunct/>
        <w:autoSpaceDE/>
        <w:autoSpaceDN/>
        <w:adjustRightInd/>
        <w:spacing w:after="0"/>
        <w:jc w:val="both"/>
        <w:textAlignment w:val="auto"/>
        <w:rPr>
          <w:rFonts w:cs="Arial"/>
        </w:rPr>
      </w:pPr>
    </w:p>
    <w:p w14:paraId="6E288AD1" w14:textId="77777777" w:rsidR="00C860CF" w:rsidRDefault="0089414A" w:rsidP="009218A8">
      <w:pPr>
        <w:overflowPunct/>
        <w:autoSpaceDE/>
        <w:autoSpaceDN/>
        <w:adjustRightInd/>
        <w:spacing w:after="0"/>
        <w:jc w:val="both"/>
        <w:textAlignment w:val="auto"/>
        <w:rPr>
          <w:rFonts w:cs="Arial"/>
        </w:rPr>
      </w:pPr>
      <w:r>
        <w:rPr>
          <w:rFonts w:cs="Arial"/>
        </w:rPr>
        <w:t>-</w:t>
      </w:r>
      <w:r w:rsidR="004045F0">
        <w:rPr>
          <w:rFonts w:cs="Arial"/>
        </w:rPr>
        <w:t xml:space="preserve"> </w:t>
      </w:r>
      <w:r w:rsidR="00B01439" w:rsidRPr="00E86E22">
        <w:rPr>
          <w:rFonts w:cs="Arial"/>
        </w:rPr>
        <w:t xml:space="preserve">Před zahájením prací </w:t>
      </w:r>
      <w:r>
        <w:rPr>
          <w:rFonts w:cs="Arial"/>
        </w:rPr>
        <w:t xml:space="preserve">(na střeše a v m.č.407 ) </w:t>
      </w:r>
      <w:r w:rsidR="00B01439" w:rsidRPr="00E86E22">
        <w:rPr>
          <w:rFonts w:cs="Arial"/>
        </w:rPr>
        <w:t xml:space="preserve">a po dokončení </w:t>
      </w:r>
      <w:r w:rsidR="008F0950">
        <w:rPr>
          <w:rFonts w:cs="Arial"/>
        </w:rPr>
        <w:t>prací</w:t>
      </w:r>
      <w:r w:rsidR="00B01439" w:rsidRPr="00E86E22">
        <w:rPr>
          <w:rFonts w:cs="Arial"/>
        </w:rPr>
        <w:t xml:space="preserve"> provést zátopovou zkoušku </w:t>
      </w:r>
      <w:r w:rsidR="00114FFA">
        <w:rPr>
          <w:rFonts w:cs="Arial"/>
        </w:rPr>
        <w:t xml:space="preserve">v celém rozsahu střechy a v m.č.407 </w:t>
      </w:r>
      <w:r w:rsidR="00B01439" w:rsidRPr="00E86E22">
        <w:rPr>
          <w:rFonts w:cs="Arial"/>
        </w:rPr>
        <w:t xml:space="preserve">dle </w:t>
      </w:r>
      <w:r w:rsidR="00C860CF" w:rsidRPr="00E86E22">
        <w:rPr>
          <w:rFonts w:cs="Arial"/>
        </w:rPr>
        <w:t xml:space="preserve"> </w:t>
      </w:r>
      <w:r w:rsidR="00B01439" w:rsidRPr="00E86E22">
        <w:rPr>
          <w:rFonts w:cs="Arial"/>
        </w:rPr>
        <w:t>ČSN 75 0905</w:t>
      </w:r>
      <w:r>
        <w:rPr>
          <w:rFonts w:cs="Arial"/>
        </w:rPr>
        <w:t xml:space="preserve"> za účasti dodavatelů nového a původního (sdružení firem IMOS METROSTAV) a sepsání zápisu o současném stavu střechy a specifikovat rozsah záručních vztahů.</w:t>
      </w:r>
    </w:p>
    <w:p w14:paraId="246275B4" w14:textId="77777777" w:rsidR="0089414A" w:rsidRDefault="0089414A" w:rsidP="009218A8">
      <w:pPr>
        <w:overflowPunct/>
        <w:autoSpaceDE/>
        <w:autoSpaceDN/>
        <w:adjustRightInd/>
        <w:spacing w:after="0"/>
        <w:jc w:val="both"/>
        <w:textAlignment w:val="auto"/>
        <w:rPr>
          <w:rFonts w:cs="Arial"/>
        </w:rPr>
      </w:pPr>
      <w:r>
        <w:rPr>
          <w:rFonts w:cs="Arial"/>
        </w:rPr>
        <w:t>Zátopovou zkoušku provést z důvodu možnosti netěsnosti střešního pláště nad místnostmi, kde jsou</w:t>
      </w:r>
      <w:r w:rsidR="00114FFA">
        <w:rPr>
          <w:rFonts w:cs="Arial"/>
        </w:rPr>
        <w:t xml:space="preserve"> umístěny drahá technologická zařízení.</w:t>
      </w:r>
      <w:r>
        <w:rPr>
          <w:rFonts w:cs="Arial"/>
        </w:rPr>
        <w:t xml:space="preserve"> </w:t>
      </w:r>
    </w:p>
    <w:p w14:paraId="704A44F1" w14:textId="77777777" w:rsidR="001B5E33" w:rsidRDefault="001B5E33" w:rsidP="009218A8">
      <w:pPr>
        <w:overflowPunct/>
        <w:autoSpaceDE/>
        <w:autoSpaceDN/>
        <w:adjustRightInd/>
        <w:spacing w:after="0"/>
        <w:jc w:val="both"/>
        <w:textAlignment w:val="auto"/>
        <w:rPr>
          <w:rFonts w:cs="Arial"/>
        </w:rPr>
      </w:pPr>
    </w:p>
    <w:p w14:paraId="6C43C77C" w14:textId="77777777" w:rsidR="001B5E33" w:rsidRDefault="001B5E33" w:rsidP="009218A8">
      <w:pPr>
        <w:overflowPunct/>
        <w:autoSpaceDE/>
        <w:autoSpaceDN/>
        <w:adjustRightInd/>
        <w:spacing w:after="0"/>
        <w:jc w:val="both"/>
        <w:textAlignment w:val="auto"/>
        <w:rPr>
          <w:rFonts w:cs="Arial"/>
        </w:rPr>
      </w:pPr>
    </w:p>
    <w:p w14:paraId="7F48DCA6" w14:textId="77777777" w:rsidR="001B5E33" w:rsidRDefault="001B5E33" w:rsidP="009218A8">
      <w:pPr>
        <w:overflowPunct/>
        <w:autoSpaceDE/>
        <w:autoSpaceDN/>
        <w:adjustRightInd/>
        <w:spacing w:after="0"/>
        <w:jc w:val="both"/>
        <w:textAlignment w:val="auto"/>
        <w:rPr>
          <w:rFonts w:cs="Arial"/>
        </w:rPr>
      </w:pPr>
    </w:p>
    <w:p w14:paraId="2945CF35" w14:textId="77777777" w:rsidR="001B5E33" w:rsidRDefault="001B5E33" w:rsidP="009218A8">
      <w:pPr>
        <w:overflowPunct/>
        <w:autoSpaceDE/>
        <w:autoSpaceDN/>
        <w:adjustRightInd/>
        <w:spacing w:after="0"/>
        <w:jc w:val="both"/>
        <w:textAlignment w:val="auto"/>
        <w:rPr>
          <w:rFonts w:cs="Arial"/>
        </w:rPr>
      </w:pPr>
    </w:p>
    <w:p w14:paraId="762AE451" w14:textId="77777777" w:rsidR="001B5E33" w:rsidRDefault="001B5E33" w:rsidP="009218A8">
      <w:pPr>
        <w:overflowPunct/>
        <w:autoSpaceDE/>
        <w:autoSpaceDN/>
        <w:adjustRightInd/>
        <w:spacing w:after="0"/>
        <w:jc w:val="both"/>
        <w:textAlignment w:val="auto"/>
        <w:rPr>
          <w:rFonts w:cs="Arial"/>
        </w:rPr>
      </w:pPr>
    </w:p>
    <w:p w14:paraId="6685DCE0" w14:textId="77777777" w:rsidR="0089414A" w:rsidRPr="0089414A" w:rsidRDefault="0089414A" w:rsidP="009218A8">
      <w:pPr>
        <w:overflowPunct/>
        <w:autoSpaceDE/>
        <w:autoSpaceDN/>
        <w:adjustRightInd/>
        <w:spacing w:after="0"/>
        <w:jc w:val="both"/>
        <w:textAlignment w:val="auto"/>
        <w:rPr>
          <w:rFonts w:cs="Arial"/>
          <w:b/>
        </w:rPr>
      </w:pPr>
      <w:r w:rsidRPr="0089414A">
        <w:rPr>
          <w:rFonts w:cs="Arial"/>
          <w:b/>
        </w:rPr>
        <w:t>Zátopová zkouška</w:t>
      </w:r>
    </w:p>
    <w:p w14:paraId="38777B7B" w14:textId="77777777" w:rsidR="0089414A" w:rsidRPr="0089414A" w:rsidRDefault="0089414A" w:rsidP="0089414A">
      <w:pPr>
        <w:overflowPunct/>
        <w:autoSpaceDE/>
        <w:autoSpaceDN/>
        <w:adjustRightInd/>
        <w:spacing w:after="0"/>
        <w:jc w:val="both"/>
        <w:textAlignment w:val="auto"/>
        <w:rPr>
          <w:rFonts w:cs="Arial"/>
        </w:rPr>
      </w:pPr>
      <w:r w:rsidRPr="0089414A">
        <w:rPr>
          <w:rFonts w:cs="Arial"/>
        </w:rPr>
        <w:t>Pro zátopovou zkoušku těsnosti izolací v současné době existuje v ČR závazná normová úprava a sice "ČSN 75 0905 Zkoušky vodotěsnosti vodárenských a kanalizačních nádrží". Pro zátopové zkoušky plošných konstrukcí (střechy a podlahy) není dosud platná legislativa k dispozici. Nicméně je možné v některých bodech provedení zkoušky s přihlédnutím k ustanovení jednotlivých článků ČSN 75 0905 včetně využití vzoru "protokolu o zkoušce". Zátopová zkouška přichází do úvahy na ohraničených střechách a její provedení závisí na dohodě mezi izolační firmou a objednatelem izolačních prací.</w:t>
      </w:r>
    </w:p>
    <w:p w14:paraId="5AC8EC0F" w14:textId="77777777" w:rsidR="0089414A" w:rsidRPr="0089414A" w:rsidRDefault="0089414A" w:rsidP="0089414A">
      <w:pPr>
        <w:overflowPunct/>
        <w:autoSpaceDE/>
        <w:autoSpaceDN/>
        <w:adjustRightInd/>
        <w:spacing w:after="0"/>
        <w:jc w:val="both"/>
        <w:textAlignment w:val="auto"/>
        <w:rPr>
          <w:rFonts w:cs="Arial"/>
        </w:rPr>
      </w:pPr>
      <w:r w:rsidRPr="0089414A">
        <w:rPr>
          <w:rFonts w:cs="Arial"/>
        </w:rPr>
        <w:t>Provedení zátopové zkoušky by mělo být součástí smluvního ujednání. Zátopová zkouška se provádí na základě úspěšně vykonané optické kontroly spolu s kontrolou všech svarů po jejich celé délce zkušební jehlou. Tímto lze předejít zbytečné nutnosti opakování zkoušky kvůli nevyhovujícím svarům nebo mechanickému poškození folie s následným nasáknutím tepelně izolačních a dalších vrstev pod hydroizolací a zbytečnému zatečení do interieru.</w:t>
      </w:r>
    </w:p>
    <w:p w14:paraId="6914D523" w14:textId="77777777" w:rsidR="0089414A" w:rsidRPr="0089414A" w:rsidRDefault="0089414A" w:rsidP="0089414A">
      <w:pPr>
        <w:overflowPunct/>
        <w:autoSpaceDE/>
        <w:autoSpaceDN/>
        <w:adjustRightInd/>
        <w:spacing w:after="0"/>
        <w:jc w:val="both"/>
        <w:textAlignment w:val="auto"/>
        <w:rPr>
          <w:rFonts w:cs="Arial"/>
        </w:rPr>
      </w:pPr>
      <w:r w:rsidRPr="0089414A">
        <w:rPr>
          <w:rFonts w:cs="Arial"/>
        </w:rPr>
        <w:t>Optimální doba trvání zkoušky je 48 hodin a počíná běžet okamžikem naplnění daného zkoušeného sektoru vodou. Zkouška je ukončena a hodnocena jako úspěšná pokud se po 48 hodinách neobjeví na spodním líci stropní konstrukce žádné průsaky. V případě, že se průsaky objeví, je potřeba zkoušku okamžitě ukončit, vodu ze zkoušeného sektoru odčerpat a znovu zkontrolovat zkoušený sektor. Případné nalezené netěsnosti opravit a zkoušku znovu opakovat.</w:t>
      </w:r>
    </w:p>
    <w:p w14:paraId="5F4189D0" w14:textId="77777777" w:rsidR="0089414A" w:rsidRPr="00E86E22" w:rsidRDefault="0089414A" w:rsidP="0089414A">
      <w:pPr>
        <w:overflowPunct/>
        <w:autoSpaceDE/>
        <w:autoSpaceDN/>
        <w:adjustRightInd/>
        <w:spacing w:after="0"/>
        <w:jc w:val="both"/>
        <w:textAlignment w:val="auto"/>
        <w:rPr>
          <w:rFonts w:cs="Arial"/>
        </w:rPr>
      </w:pPr>
      <w:r w:rsidRPr="0089414A">
        <w:rPr>
          <w:rFonts w:cs="Arial"/>
        </w:rPr>
        <w:t>Po úspěšném dokončení zátopové zkoušky je nutné provést zápis do stavebního deníku s popisem zkoušky, datem, časem, výsledkem a s podpisem všech zúčastněných stran. Zápis do stavebního deníku je možné nahradit samostatným protokolem o zátopové zkoušce podle ČSN 75 0905.</w:t>
      </w:r>
    </w:p>
    <w:p w14:paraId="7050D231" w14:textId="77777777" w:rsidR="004D0813" w:rsidRPr="00E86E22" w:rsidRDefault="004D0813" w:rsidP="009218A8">
      <w:pPr>
        <w:overflowPunct/>
        <w:autoSpaceDE/>
        <w:autoSpaceDN/>
        <w:adjustRightInd/>
        <w:spacing w:after="0"/>
        <w:jc w:val="both"/>
        <w:textAlignment w:val="auto"/>
        <w:rPr>
          <w:rFonts w:cs="Arial"/>
        </w:rPr>
      </w:pPr>
      <w:r w:rsidRPr="00E86E22">
        <w:rPr>
          <w:rFonts w:cs="Arial"/>
          <w:noProof/>
        </w:rPr>
        <w:drawing>
          <wp:inline distT="0" distB="0" distL="0" distR="0" wp14:anchorId="1B2063FF" wp14:editId="44A8F7E4">
            <wp:extent cx="5759450" cy="2670763"/>
            <wp:effectExtent l="19050" t="0" r="0" b="0"/>
            <wp:docPr id="1" name="obrázek 1" descr="http://stavba.tzb-info.cz/docu/clanky/0066/006610o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vba.tzb-info.cz/docu/clanky/0066/006610o5.gif"/>
                    <pic:cNvPicPr>
                      <a:picLocks noChangeAspect="1" noChangeArrowheads="1"/>
                    </pic:cNvPicPr>
                  </pic:nvPicPr>
                  <pic:blipFill>
                    <a:blip r:embed="rId22" cstate="print"/>
                    <a:srcRect/>
                    <a:stretch>
                      <a:fillRect/>
                    </a:stretch>
                  </pic:blipFill>
                  <pic:spPr bwMode="auto">
                    <a:xfrm>
                      <a:off x="0" y="0"/>
                      <a:ext cx="5759450" cy="2670763"/>
                    </a:xfrm>
                    <a:prstGeom prst="rect">
                      <a:avLst/>
                    </a:prstGeom>
                    <a:noFill/>
                    <a:ln w="9525">
                      <a:noFill/>
                      <a:miter lim="800000"/>
                      <a:headEnd/>
                      <a:tailEnd/>
                    </a:ln>
                  </pic:spPr>
                </pic:pic>
              </a:graphicData>
            </a:graphic>
          </wp:inline>
        </w:drawing>
      </w:r>
    </w:p>
    <w:p w14:paraId="679C95A3" w14:textId="77777777" w:rsidR="00280610" w:rsidRPr="00E86E22" w:rsidRDefault="00280610" w:rsidP="009218A8">
      <w:pPr>
        <w:spacing w:after="0"/>
        <w:jc w:val="both"/>
        <w:rPr>
          <w:rFonts w:cs="Arial"/>
        </w:rPr>
      </w:pPr>
    </w:p>
    <w:p w14:paraId="7D258785" w14:textId="77777777" w:rsidR="004F2635" w:rsidRPr="00E86E22" w:rsidRDefault="004F2635" w:rsidP="009218A8">
      <w:pPr>
        <w:spacing w:after="0"/>
        <w:jc w:val="both"/>
        <w:rPr>
          <w:rFonts w:cs="Arial"/>
        </w:rPr>
      </w:pPr>
    </w:p>
    <w:p w14:paraId="23CCFC71" w14:textId="77777777" w:rsidR="00084802" w:rsidRPr="00E86E22" w:rsidRDefault="00084802" w:rsidP="009218A8">
      <w:pPr>
        <w:jc w:val="both"/>
        <w:rPr>
          <w:rFonts w:cs="Arial"/>
          <w:i/>
        </w:rPr>
      </w:pPr>
      <w:r w:rsidRPr="00E86E22">
        <w:rPr>
          <w:rFonts w:cs="Arial"/>
        </w:rPr>
        <w:t>Pozn.: Stavební činnosti mohou vyvolat omezení/přerušení provozu dotčené části, uživatelé se tomuto dokážou částečně přizpůsobit.</w:t>
      </w:r>
    </w:p>
    <w:p w14:paraId="09FD5019" w14:textId="77777777" w:rsidR="00D31C94" w:rsidRPr="00E86E22" w:rsidRDefault="00E8457C" w:rsidP="009218A8">
      <w:pPr>
        <w:pStyle w:val="Nadpis1"/>
        <w:keepNext/>
        <w:tabs>
          <w:tab w:val="num" w:pos="-4678"/>
        </w:tabs>
        <w:ind w:left="851"/>
        <w:jc w:val="both"/>
        <w:rPr>
          <w:rFonts w:ascii="Arial" w:hAnsi="Arial" w:cs="Arial"/>
        </w:rPr>
      </w:pPr>
      <w:bookmarkStart w:id="30" w:name="_Toc390259054"/>
      <w:r w:rsidRPr="00E86E22">
        <w:rPr>
          <w:rFonts w:ascii="Arial" w:hAnsi="Arial" w:cs="Arial"/>
        </w:rPr>
        <w:t>Návrh koncepce řešení</w:t>
      </w:r>
      <w:bookmarkEnd w:id="30"/>
      <w:r w:rsidR="00D31C94" w:rsidRPr="00E86E22">
        <w:rPr>
          <w:rFonts w:ascii="Arial" w:hAnsi="Arial" w:cs="Arial"/>
        </w:rPr>
        <w:t xml:space="preserve"> </w:t>
      </w:r>
    </w:p>
    <w:p w14:paraId="55F688C7" w14:textId="77777777" w:rsidR="00D31C94" w:rsidRPr="00E86E22" w:rsidRDefault="005A1390" w:rsidP="009218A8">
      <w:pPr>
        <w:pStyle w:val="Nadpis2"/>
        <w:keepNext/>
        <w:ind w:left="1134" w:hanging="1134"/>
        <w:jc w:val="both"/>
        <w:rPr>
          <w:rFonts w:ascii="Arial" w:hAnsi="Arial" w:cs="Arial"/>
        </w:rPr>
      </w:pPr>
      <w:bookmarkStart w:id="31" w:name="_Toc390259055"/>
      <w:bookmarkStart w:id="32" w:name="_Toc468420730"/>
      <w:r w:rsidRPr="00E86E22">
        <w:rPr>
          <w:rFonts w:ascii="Arial" w:hAnsi="Arial" w:cs="Arial"/>
        </w:rPr>
        <w:t>Stavební část</w:t>
      </w:r>
      <w:bookmarkEnd w:id="31"/>
    </w:p>
    <w:p w14:paraId="6DEA0EE2" w14:textId="77777777" w:rsidR="00507878" w:rsidRPr="00E86E22" w:rsidRDefault="00507878" w:rsidP="009218A8">
      <w:pPr>
        <w:pStyle w:val="Nadpis3"/>
        <w:jc w:val="both"/>
        <w:rPr>
          <w:rFonts w:cs="Arial"/>
        </w:rPr>
      </w:pPr>
      <w:bookmarkStart w:id="33" w:name="_Toc390259056"/>
      <w:r w:rsidRPr="00E86E22">
        <w:rPr>
          <w:rFonts w:cs="Arial"/>
        </w:rPr>
        <w:t>Detaily skleníku (viz příloha A)</w:t>
      </w:r>
      <w:bookmarkEnd w:id="33"/>
    </w:p>
    <w:p w14:paraId="4749F713" w14:textId="1BFDA576" w:rsidR="00892EE1" w:rsidRPr="00E86E22" w:rsidRDefault="003B060B" w:rsidP="009218A8">
      <w:pPr>
        <w:pStyle w:val="Nadpis3"/>
        <w:jc w:val="both"/>
        <w:rPr>
          <w:rFonts w:cs="Arial"/>
        </w:rPr>
      </w:pPr>
      <w:bookmarkStart w:id="34" w:name="_Toc390259057"/>
      <w:r w:rsidRPr="00E86E22">
        <w:rPr>
          <w:rFonts w:cs="Arial"/>
        </w:rPr>
        <w:t>Střecha</w:t>
      </w:r>
      <w:r w:rsidR="00E8457C" w:rsidRPr="00E86E22">
        <w:rPr>
          <w:rFonts w:cs="Arial"/>
        </w:rPr>
        <w:t xml:space="preserve"> </w:t>
      </w:r>
      <w:r w:rsidR="00507878" w:rsidRPr="00E86E22">
        <w:rPr>
          <w:rFonts w:cs="Arial"/>
        </w:rPr>
        <w:t>–</w:t>
      </w:r>
      <w:r w:rsidR="00E8457C" w:rsidRPr="00E86E22">
        <w:rPr>
          <w:rFonts w:cs="Arial"/>
        </w:rPr>
        <w:t xml:space="preserve"> Skleník</w:t>
      </w:r>
      <w:bookmarkEnd w:id="34"/>
    </w:p>
    <w:p w14:paraId="7B988138" w14:textId="77777777" w:rsidR="00B63C59" w:rsidRPr="00E86E22" w:rsidRDefault="00B63C59" w:rsidP="009218A8">
      <w:pPr>
        <w:overflowPunct/>
        <w:autoSpaceDE/>
        <w:autoSpaceDN/>
        <w:adjustRightInd/>
        <w:spacing w:after="0"/>
        <w:jc w:val="both"/>
        <w:textAlignment w:val="auto"/>
        <w:rPr>
          <w:rFonts w:cs="Arial"/>
          <w:sz w:val="22"/>
          <w:szCs w:val="22"/>
          <w:u w:val="single"/>
        </w:rPr>
      </w:pPr>
      <w:r w:rsidRPr="00E86E22">
        <w:rPr>
          <w:rFonts w:cs="Arial"/>
          <w:sz w:val="22"/>
          <w:szCs w:val="22"/>
          <w:u w:val="single"/>
        </w:rPr>
        <w:t>OBVODOVÝ PLÁŠŤ SKLENÍKU</w:t>
      </w:r>
    </w:p>
    <w:p w14:paraId="24A24213" w14:textId="77777777" w:rsidR="00B63C59" w:rsidRPr="00E86E22" w:rsidRDefault="00B63C59" w:rsidP="009218A8">
      <w:pPr>
        <w:overflowPunct/>
        <w:autoSpaceDE/>
        <w:autoSpaceDN/>
        <w:adjustRightInd/>
        <w:spacing w:after="0"/>
        <w:jc w:val="both"/>
        <w:textAlignment w:val="auto"/>
        <w:rPr>
          <w:rFonts w:cs="Arial"/>
          <w:i/>
          <w:u w:val="single"/>
        </w:rPr>
      </w:pPr>
    </w:p>
    <w:p w14:paraId="7FCD88C6" w14:textId="77777777" w:rsidR="00B63C59" w:rsidRPr="00E86E22" w:rsidRDefault="00B63C59" w:rsidP="009218A8">
      <w:pPr>
        <w:overflowPunct/>
        <w:autoSpaceDE/>
        <w:autoSpaceDN/>
        <w:adjustRightInd/>
        <w:spacing w:after="0"/>
        <w:jc w:val="both"/>
        <w:textAlignment w:val="auto"/>
        <w:rPr>
          <w:rFonts w:cs="Arial"/>
          <w:b/>
        </w:rPr>
      </w:pPr>
      <w:r w:rsidRPr="00E86E22">
        <w:rPr>
          <w:rFonts w:cs="Arial"/>
          <w:b/>
        </w:rPr>
        <w:t>Technické podmínky:</w:t>
      </w:r>
    </w:p>
    <w:p w14:paraId="0B0504C6"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Opláštění skleníku včetně své nosné konstrukce není plnohodnotnou budovou, ale tvoří pouze část</w:t>
      </w:r>
    </w:p>
    <w:p w14:paraId="5A94E8AF"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lastRenderedPageBreak/>
        <w:t>uceleného systému technologického provozního souboru a proto není samostatně funkční.</w:t>
      </w:r>
    </w:p>
    <w:p w14:paraId="1DAF69BA" w14:textId="77777777" w:rsidR="00866C3B" w:rsidRPr="00E86E22" w:rsidRDefault="00866C3B" w:rsidP="009218A8">
      <w:pPr>
        <w:overflowPunct/>
        <w:autoSpaceDE/>
        <w:autoSpaceDN/>
        <w:adjustRightInd/>
        <w:spacing w:after="0"/>
        <w:jc w:val="both"/>
        <w:textAlignment w:val="auto"/>
        <w:rPr>
          <w:rFonts w:cs="Arial"/>
          <w:b/>
        </w:rPr>
      </w:pPr>
    </w:p>
    <w:p w14:paraId="6D77CA7A" w14:textId="77777777" w:rsidR="00B63C59" w:rsidRPr="00E86E22" w:rsidRDefault="00B63C59" w:rsidP="009218A8">
      <w:pPr>
        <w:overflowPunct/>
        <w:autoSpaceDE/>
        <w:autoSpaceDN/>
        <w:adjustRightInd/>
        <w:spacing w:after="0"/>
        <w:jc w:val="both"/>
        <w:textAlignment w:val="auto"/>
        <w:rPr>
          <w:rFonts w:cs="Arial"/>
          <w:b/>
        </w:rPr>
      </w:pPr>
      <w:r w:rsidRPr="00E86E22">
        <w:rPr>
          <w:rFonts w:cs="Arial"/>
          <w:b/>
        </w:rPr>
        <w:t>Povrchová ochrana:</w:t>
      </w:r>
    </w:p>
    <w:p w14:paraId="279F9638"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Protikorozní ochrana prvku a materiálu použitých na opláštění skleníku musí odpovídat</w:t>
      </w:r>
    </w:p>
    <w:p w14:paraId="3052AB66" w14:textId="77777777" w:rsidR="00B63C59" w:rsidRPr="00E86E22" w:rsidRDefault="00F86B01" w:rsidP="009218A8">
      <w:pPr>
        <w:overflowPunct/>
        <w:autoSpaceDE/>
        <w:autoSpaceDN/>
        <w:adjustRightInd/>
        <w:spacing w:after="0"/>
        <w:jc w:val="both"/>
        <w:textAlignment w:val="auto"/>
        <w:rPr>
          <w:rFonts w:cs="Arial"/>
        </w:rPr>
      </w:pPr>
      <w:r>
        <w:rPr>
          <w:rFonts w:cs="Arial"/>
        </w:rPr>
        <w:t>mimonormativním podmínkám „vnitř</w:t>
      </w:r>
      <w:r w:rsidR="00B63C59" w:rsidRPr="00E86E22">
        <w:rPr>
          <w:rFonts w:cs="Arial"/>
        </w:rPr>
        <w:t>ního prostředí skleníku“ s absolutní vlhkostí, s kondenzací atd.</w:t>
      </w:r>
    </w:p>
    <w:p w14:paraId="6E8645B6"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Hliníkové prvky požadovány z korozivzdorné slitiny AlMgSi0,5 s povrchovou úpravou na bázi</w:t>
      </w:r>
    </w:p>
    <w:p w14:paraId="302D5945"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práškových vypalovaných laku dle požadavku architekta GP. Odstíny RAL budou pro jednotlivé</w:t>
      </w:r>
    </w:p>
    <w:p w14:paraId="56C6732C" w14:textId="77777777" w:rsidR="00B63C59" w:rsidRDefault="00B63C59" w:rsidP="00A10AE2">
      <w:pPr>
        <w:overflowPunct/>
        <w:autoSpaceDE/>
        <w:autoSpaceDN/>
        <w:adjustRightInd/>
        <w:spacing w:after="0"/>
        <w:jc w:val="both"/>
        <w:textAlignment w:val="auto"/>
        <w:rPr>
          <w:rFonts w:cs="Arial"/>
        </w:rPr>
      </w:pPr>
      <w:r w:rsidRPr="00E86E22">
        <w:rPr>
          <w:rFonts w:cs="Arial"/>
        </w:rPr>
        <w:t xml:space="preserve">části specifikovány architektem ve schvalovací dokumentaci. </w:t>
      </w:r>
    </w:p>
    <w:p w14:paraId="163D474A" w14:textId="77777777" w:rsidR="00A10AE2" w:rsidRDefault="00A10AE2" w:rsidP="00A10AE2">
      <w:pPr>
        <w:overflowPunct/>
        <w:autoSpaceDE/>
        <w:autoSpaceDN/>
        <w:adjustRightInd/>
        <w:spacing w:after="0"/>
        <w:jc w:val="both"/>
        <w:textAlignment w:val="auto"/>
        <w:rPr>
          <w:rFonts w:cs="Arial"/>
        </w:rPr>
      </w:pPr>
      <w:r>
        <w:rPr>
          <w:rFonts w:cs="Arial"/>
        </w:rPr>
        <w:t>Ocelové konstrukce:</w:t>
      </w:r>
    </w:p>
    <w:p w14:paraId="47E48F5D" w14:textId="77777777" w:rsidR="00A10AE2" w:rsidRDefault="00A10AE2" w:rsidP="00A10AE2">
      <w:pPr>
        <w:ind w:firstLine="720"/>
        <w:rPr>
          <w:rFonts w:cs="Arial"/>
        </w:rPr>
      </w:pPr>
      <w:r>
        <w:rPr>
          <w:rFonts w:cs="Arial"/>
        </w:rPr>
        <w:t>Povrchová úprava ocelové konstrukce skleníku je provedena žárovým zinkováním. Tloušťky zinku jsou stanoveny dle ČSN EN ISO 1461. Vzhledem k provedení je nutné dodržet  tloušťku zinku 85 μm a minimální místní tloušťku pak 70 μm. Materiál oceli S235.</w:t>
      </w:r>
    </w:p>
    <w:p w14:paraId="265CC671" w14:textId="77777777" w:rsidR="00A10AE2" w:rsidRDefault="00723033" w:rsidP="00A10AE2">
      <w:pPr>
        <w:overflowPunct/>
        <w:autoSpaceDE/>
        <w:autoSpaceDN/>
        <w:adjustRightInd/>
        <w:spacing w:after="0"/>
        <w:jc w:val="both"/>
        <w:textAlignment w:val="auto"/>
        <w:rPr>
          <w:rFonts w:cs="Arial"/>
        </w:rPr>
      </w:pPr>
      <w:r>
        <w:rPr>
          <w:rFonts w:cs="Arial"/>
        </w:rPr>
        <w:t>Hliníkové konstrukce:</w:t>
      </w:r>
    </w:p>
    <w:p w14:paraId="5035A6DB" w14:textId="77777777" w:rsidR="00723033" w:rsidRPr="00E86E22" w:rsidRDefault="00723033" w:rsidP="00723033">
      <w:pPr>
        <w:overflowPunct/>
        <w:autoSpaceDE/>
        <w:autoSpaceDN/>
        <w:adjustRightInd/>
        <w:spacing w:after="0"/>
        <w:ind w:firstLine="708"/>
        <w:jc w:val="both"/>
        <w:textAlignment w:val="auto"/>
        <w:rPr>
          <w:rFonts w:cs="Arial"/>
        </w:rPr>
      </w:pPr>
      <w:r>
        <w:rPr>
          <w:rFonts w:cs="Arial"/>
        </w:rPr>
        <w:t>Veškerý použitý spojovací materiál bude z nerezové oceli A4. Konstrukční řešení kotvení hliníkové konstrukce k nosné ocelové konstrukci musí zabránit elektrochemické korozi (důsledné oddělení materiálů - PVC podložky, EPDM folie, použití nerez prvků - A4 apod). Konstrukční řešení spojení Al konstrukcí a oceli musí umožňovat dilatační pohyb (vzhledem k rozdílné tepelné roztažnosti obou materiálů). Všechny klempířské prvky (okapnice, žlaby, svody apod.) budou z hliníkových plechů tl. min 2 mm. Povrchová úprava hliníkových částí: budou upraveny práškovým vypalovaným lakem</w:t>
      </w:r>
    </w:p>
    <w:p w14:paraId="354EF62D" w14:textId="77777777" w:rsidR="000A60A3" w:rsidRPr="00E86E22" w:rsidRDefault="000A60A3" w:rsidP="009218A8">
      <w:pPr>
        <w:overflowPunct/>
        <w:autoSpaceDE/>
        <w:autoSpaceDN/>
        <w:adjustRightInd/>
        <w:spacing w:after="0"/>
        <w:jc w:val="both"/>
        <w:textAlignment w:val="auto"/>
        <w:rPr>
          <w:rFonts w:cs="Arial"/>
        </w:rPr>
      </w:pPr>
    </w:p>
    <w:p w14:paraId="3146F54A" w14:textId="77777777" w:rsidR="000A60A3" w:rsidRPr="00E86E22" w:rsidRDefault="000A60A3" w:rsidP="000A60A3">
      <w:pPr>
        <w:overflowPunct/>
        <w:autoSpaceDE/>
        <w:autoSpaceDN/>
        <w:adjustRightInd/>
        <w:spacing w:after="0"/>
        <w:jc w:val="both"/>
        <w:textAlignment w:val="auto"/>
        <w:rPr>
          <w:rFonts w:cs="Arial"/>
          <w:b/>
        </w:rPr>
      </w:pPr>
      <w:bookmarkStart w:id="35" w:name="_Toc337449639"/>
      <w:r w:rsidRPr="00E86E22">
        <w:rPr>
          <w:rFonts w:cs="Arial"/>
          <w:b/>
        </w:rPr>
        <w:t>Posouzení vnějších vlivů</w:t>
      </w:r>
      <w:bookmarkEnd w:id="35"/>
    </w:p>
    <w:p w14:paraId="0A3CE2AA" w14:textId="77777777" w:rsidR="000A60A3" w:rsidRPr="00E86E22" w:rsidRDefault="000A60A3" w:rsidP="000A60A3">
      <w:pPr>
        <w:ind w:firstLine="708"/>
        <w:jc w:val="both"/>
      </w:pPr>
      <w:r w:rsidRPr="00E86E22">
        <w:t>Posouzení vnějších vlivů je vypracováno na základě zadání investora pro dotčené prostory popisované v této technické zprávě a to především prostory střechy podle tabulky níže.</w:t>
      </w:r>
    </w:p>
    <w:p w14:paraId="5CD051DF" w14:textId="77777777" w:rsidR="000A60A3" w:rsidRPr="00E86E22" w:rsidRDefault="000A60A3" w:rsidP="000A60A3">
      <w:pPr>
        <w:jc w:val="both"/>
      </w:pPr>
    </w:p>
    <w:tbl>
      <w:tblPr>
        <w:tblW w:w="9313"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2746"/>
        <w:gridCol w:w="5149"/>
      </w:tblGrid>
      <w:tr w:rsidR="005D274B" w:rsidRPr="00201F61" w14:paraId="05BF113C" w14:textId="77777777" w:rsidTr="005D274B">
        <w:trPr>
          <w:trHeight w:val="268"/>
        </w:trPr>
        <w:tc>
          <w:tcPr>
            <w:tcW w:w="1418" w:type="dxa"/>
          </w:tcPr>
          <w:p w14:paraId="3EE1C81B" w14:textId="77777777" w:rsidR="005D274B" w:rsidRPr="00201F61" w:rsidRDefault="005D274B" w:rsidP="005D274B">
            <w:pPr>
              <w:jc w:val="both"/>
            </w:pPr>
            <w:r w:rsidRPr="00201F61">
              <w:t>č. podlaží</w:t>
            </w:r>
          </w:p>
        </w:tc>
        <w:tc>
          <w:tcPr>
            <w:tcW w:w="2746" w:type="dxa"/>
          </w:tcPr>
          <w:p w14:paraId="76C68374" w14:textId="77777777" w:rsidR="005D274B" w:rsidRPr="00201F61" w:rsidRDefault="005D274B" w:rsidP="005D274B">
            <w:pPr>
              <w:jc w:val="both"/>
            </w:pPr>
            <w:r w:rsidRPr="00201F61">
              <w:t>číslo a název místnosti</w:t>
            </w:r>
          </w:p>
        </w:tc>
        <w:tc>
          <w:tcPr>
            <w:tcW w:w="5149" w:type="dxa"/>
          </w:tcPr>
          <w:p w14:paraId="38ADFC91" w14:textId="77777777" w:rsidR="005D274B" w:rsidRPr="00201F61" w:rsidRDefault="005D274B" w:rsidP="005D274B">
            <w:pPr>
              <w:jc w:val="both"/>
            </w:pPr>
            <w:r w:rsidRPr="00201F61">
              <w:t>třídy vnějších vlivů</w:t>
            </w:r>
          </w:p>
        </w:tc>
      </w:tr>
      <w:tr w:rsidR="005D274B" w:rsidRPr="00201F61" w14:paraId="16C5718B" w14:textId="77777777" w:rsidTr="005D274B">
        <w:trPr>
          <w:trHeight w:val="2758"/>
        </w:trPr>
        <w:tc>
          <w:tcPr>
            <w:tcW w:w="1418" w:type="dxa"/>
          </w:tcPr>
          <w:p w14:paraId="0E04D403" w14:textId="77777777" w:rsidR="005D274B" w:rsidRPr="00201F61" w:rsidRDefault="005D274B" w:rsidP="005D274B">
            <w:pPr>
              <w:jc w:val="both"/>
            </w:pPr>
            <w:r w:rsidRPr="00201F61">
              <w:t>4.NP střecha</w:t>
            </w:r>
          </w:p>
        </w:tc>
        <w:tc>
          <w:tcPr>
            <w:tcW w:w="2746" w:type="dxa"/>
          </w:tcPr>
          <w:p w14:paraId="6A4626D1" w14:textId="77777777" w:rsidR="005D274B" w:rsidRPr="00201F61" w:rsidRDefault="005D274B" w:rsidP="005D274B">
            <w:pPr>
              <w:jc w:val="both"/>
            </w:pPr>
            <w:r>
              <w:t>403</w:t>
            </w:r>
            <w:r w:rsidRPr="00201F61">
              <w:t xml:space="preserve"> – </w:t>
            </w:r>
            <w:r>
              <w:t>chodba</w:t>
            </w:r>
          </w:p>
          <w:p w14:paraId="204C14D1" w14:textId="77777777" w:rsidR="005D274B" w:rsidRPr="00201F61" w:rsidRDefault="005D274B" w:rsidP="005D274B">
            <w:pPr>
              <w:jc w:val="both"/>
            </w:pPr>
            <w:r>
              <w:t>404 – spojovací chodba</w:t>
            </w:r>
          </w:p>
          <w:p w14:paraId="21C75731" w14:textId="77777777" w:rsidR="005D274B" w:rsidRDefault="005D274B" w:rsidP="005D274B">
            <w:pPr>
              <w:jc w:val="both"/>
            </w:pPr>
            <w:r>
              <w:t>406 – pracovní místnost</w:t>
            </w:r>
          </w:p>
          <w:p w14:paraId="7768AE4A" w14:textId="77777777" w:rsidR="005D274B" w:rsidRDefault="005D274B" w:rsidP="005D274B">
            <w:pPr>
              <w:jc w:val="both"/>
            </w:pPr>
            <w:r>
              <w:t>406 – technická místnost</w:t>
            </w:r>
          </w:p>
          <w:p w14:paraId="05F355A1" w14:textId="77777777" w:rsidR="005D274B" w:rsidRPr="00201F61" w:rsidRDefault="005D274B" w:rsidP="005D274B">
            <w:pPr>
              <w:jc w:val="both"/>
            </w:pPr>
          </w:p>
          <w:p w14:paraId="6328C7FE" w14:textId="77777777" w:rsidR="005D274B" w:rsidRPr="00201F61" w:rsidRDefault="005D274B" w:rsidP="005D274B">
            <w:pPr>
              <w:jc w:val="both"/>
            </w:pPr>
          </w:p>
        </w:tc>
        <w:tc>
          <w:tcPr>
            <w:tcW w:w="5149" w:type="dxa"/>
          </w:tcPr>
          <w:p w14:paraId="2E8D588E" w14:textId="77777777" w:rsidR="005D274B" w:rsidRPr="00201F61" w:rsidRDefault="005D274B" w:rsidP="005D274B">
            <w:pPr>
              <w:jc w:val="both"/>
            </w:pPr>
            <w:r>
              <w:t>AA4, AB5, BC2, BA1</w:t>
            </w:r>
            <w:r w:rsidRPr="00201F61">
              <w:t xml:space="preserve">; třídy podle ČSN 33 20 00-3, ČSN 33 20 00-5-51 </w:t>
            </w:r>
          </w:p>
          <w:p w14:paraId="7F8B0E08" w14:textId="77777777" w:rsidR="005D274B" w:rsidRPr="00201F61" w:rsidRDefault="005D274B" w:rsidP="005D274B">
            <w:pPr>
              <w:jc w:val="both"/>
              <w:rPr>
                <w:i/>
              </w:rPr>
            </w:pPr>
            <w:r w:rsidRPr="00201F61">
              <w:rPr>
                <w:i/>
              </w:rPr>
              <w:t>Třídy vnějších vlivů:</w:t>
            </w:r>
          </w:p>
          <w:p w14:paraId="14A64FEE" w14:textId="77777777" w:rsidR="005D274B" w:rsidRPr="00201F61" w:rsidRDefault="005D274B" w:rsidP="005D274B">
            <w:pPr>
              <w:jc w:val="both"/>
            </w:pPr>
            <w:r w:rsidRPr="00201F61">
              <w:t xml:space="preserve">Teplota: AA4….-5°C až +40°C. </w:t>
            </w:r>
          </w:p>
          <w:p w14:paraId="4B551D39" w14:textId="77777777" w:rsidR="005D274B" w:rsidRPr="00201F61" w:rsidRDefault="005D274B" w:rsidP="005D274B">
            <w:pPr>
              <w:jc w:val="both"/>
            </w:pPr>
            <w:r w:rsidRPr="00201F61">
              <w:rPr>
                <w:i/>
              </w:rPr>
              <w:t>Atm. podmínky v okolí:</w:t>
            </w:r>
            <w:r w:rsidRPr="00201F61">
              <w:rPr>
                <w:b/>
              </w:rPr>
              <w:t xml:space="preserve"> </w:t>
            </w:r>
            <w:r w:rsidRPr="00201F61">
              <w:t>AB5…prostory chráněné před atm. vlivy regulací teploty</w:t>
            </w:r>
          </w:p>
          <w:p w14:paraId="1B4F03A7" w14:textId="77777777" w:rsidR="005D274B" w:rsidRPr="00201F61" w:rsidRDefault="005D274B" w:rsidP="005D274B">
            <w:pPr>
              <w:jc w:val="both"/>
            </w:pPr>
            <w:r w:rsidRPr="00201F61">
              <w:rPr>
                <w:i/>
              </w:rPr>
              <w:t>Dotyk osob s potenciálem země:</w:t>
            </w:r>
            <w:r w:rsidRPr="00201F61">
              <w:t xml:space="preserve"> BC2… výjimečný – osoby se obvykle nedotýkají cizích vodivých částí ani obvykle nestojí na vodivém podkladu. BA2…děti</w:t>
            </w:r>
          </w:p>
          <w:p w14:paraId="414BDF61" w14:textId="77777777" w:rsidR="005D274B" w:rsidRPr="00201F61" w:rsidRDefault="005D274B" w:rsidP="005D274B">
            <w:pPr>
              <w:jc w:val="both"/>
            </w:pPr>
            <w:r w:rsidRPr="00201F61">
              <w:rPr>
                <w:i/>
              </w:rPr>
              <w:t>Ostatní třídy XX1:</w:t>
            </w:r>
            <w:r w:rsidRPr="00201F61">
              <w:t xml:space="preserve"> jejich vliv je zanedbatelný</w:t>
            </w:r>
          </w:p>
        </w:tc>
      </w:tr>
      <w:tr w:rsidR="005D274B" w:rsidRPr="00201F61" w14:paraId="46CA2E12" w14:textId="77777777" w:rsidTr="005D274B">
        <w:trPr>
          <w:trHeight w:val="771"/>
        </w:trPr>
        <w:tc>
          <w:tcPr>
            <w:tcW w:w="1418" w:type="dxa"/>
            <w:tcBorders>
              <w:bottom w:val="single" w:sz="4" w:space="0" w:color="auto"/>
            </w:tcBorders>
          </w:tcPr>
          <w:p w14:paraId="2FA1AB27" w14:textId="77777777" w:rsidR="005D274B" w:rsidRPr="00201F61" w:rsidRDefault="005D274B" w:rsidP="005D274B">
            <w:pPr>
              <w:jc w:val="both"/>
            </w:pPr>
            <w:r w:rsidRPr="00201F61">
              <w:t>4.NP střecha</w:t>
            </w:r>
          </w:p>
        </w:tc>
        <w:tc>
          <w:tcPr>
            <w:tcW w:w="2746" w:type="dxa"/>
            <w:tcBorders>
              <w:bottom w:val="single" w:sz="4" w:space="0" w:color="auto"/>
            </w:tcBorders>
          </w:tcPr>
          <w:p w14:paraId="682FBFD9" w14:textId="77777777" w:rsidR="005D274B" w:rsidRPr="00201F61" w:rsidRDefault="005D274B" w:rsidP="005D274B">
            <w:pPr>
              <w:jc w:val="both"/>
            </w:pPr>
            <w:r w:rsidRPr="00201F61">
              <w:t>Venkovní prostory</w:t>
            </w:r>
          </w:p>
          <w:p w14:paraId="0ADFC905" w14:textId="77777777" w:rsidR="005D274B" w:rsidRPr="00201F61" w:rsidRDefault="005D274B" w:rsidP="005D274B">
            <w:pPr>
              <w:jc w:val="both"/>
            </w:pPr>
            <w:r w:rsidRPr="00201F61">
              <w:t>Skleník 408, 409, 410, 411</w:t>
            </w:r>
          </w:p>
        </w:tc>
        <w:tc>
          <w:tcPr>
            <w:tcW w:w="5149" w:type="dxa"/>
            <w:tcBorders>
              <w:bottom w:val="single" w:sz="4" w:space="0" w:color="auto"/>
            </w:tcBorders>
          </w:tcPr>
          <w:p w14:paraId="462F687B" w14:textId="77777777" w:rsidR="005D274B" w:rsidRPr="00A30167" w:rsidRDefault="005D274B" w:rsidP="005D274B">
            <w:r w:rsidRPr="00201F61">
              <w:t xml:space="preserve">Venkovní třídy </w:t>
            </w:r>
            <w:r w:rsidRPr="00A30167">
              <w:t>AA4,  AB4,  AD2, AE1,  AF2,  AL1,  AM2,  AN2,  AQ2</w:t>
            </w:r>
          </w:p>
          <w:p w14:paraId="23C82235" w14:textId="77777777" w:rsidR="005D274B" w:rsidRPr="00A30167" w:rsidRDefault="005D274B" w:rsidP="005D274B">
            <w:r w:rsidRPr="00A30167">
              <w:t>BA</w:t>
            </w:r>
            <w:r>
              <w:t>1</w:t>
            </w:r>
            <w:r w:rsidRPr="00A30167">
              <w:t>,  BC1,  BD1,  BE1</w:t>
            </w:r>
          </w:p>
          <w:p w14:paraId="4FD517D4" w14:textId="77777777" w:rsidR="005D274B" w:rsidRPr="00A30167" w:rsidRDefault="005D274B" w:rsidP="005D274B">
            <w:r w:rsidRPr="00A30167">
              <w:t>CA1,  CB1</w:t>
            </w:r>
            <w:r w:rsidRPr="00A30167">
              <w:rPr>
                <w:bCs/>
              </w:rPr>
              <w:t xml:space="preserve">  </w:t>
            </w:r>
          </w:p>
          <w:p w14:paraId="3D001248" w14:textId="77777777" w:rsidR="005D274B" w:rsidRPr="00201F61" w:rsidRDefault="005D274B" w:rsidP="005D274B">
            <w:pPr>
              <w:jc w:val="both"/>
            </w:pPr>
            <w:r w:rsidRPr="00201F61">
              <w:rPr>
                <w:i/>
              </w:rPr>
              <w:t>Ostatní třídy XX1:</w:t>
            </w:r>
            <w:r w:rsidRPr="00201F61">
              <w:t xml:space="preserve"> jejich vliv je zanedbatelný</w:t>
            </w:r>
          </w:p>
        </w:tc>
      </w:tr>
    </w:tbl>
    <w:p w14:paraId="5556412E" w14:textId="77777777" w:rsidR="000A60A3" w:rsidRPr="00E86E22" w:rsidRDefault="000A60A3" w:rsidP="009218A8">
      <w:pPr>
        <w:overflowPunct/>
        <w:autoSpaceDE/>
        <w:autoSpaceDN/>
        <w:adjustRightInd/>
        <w:spacing w:after="0"/>
        <w:jc w:val="both"/>
        <w:textAlignment w:val="auto"/>
        <w:rPr>
          <w:rFonts w:cs="Arial"/>
        </w:rPr>
      </w:pPr>
    </w:p>
    <w:p w14:paraId="690F56FA" w14:textId="77777777" w:rsidR="00B63C59" w:rsidRPr="00E86E22" w:rsidRDefault="00B63C59" w:rsidP="009218A8">
      <w:pPr>
        <w:overflowPunct/>
        <w:autoSpaceDE/>
        <w:autoSpaceDN/>
        <w:adjustRightInd/>
        <w:spacing w:after="0"/>
        <w:jc w:val="both"/>
        <w:textAlignment w:val="auto"/>
        <w:rPr>
          <w:rFonts w:cs="Arial"/>
          <w:b/>
        </w:rPr>
      </w:pPr>
      <w:r w:rsidRPr="00E86E22">
        <w:rPr>
          <w:rFonts w:cs="Arial"/>
          <w:b/>
        </w:rPr>
        <w:t>Dilatace a zemnění:</w:t>
      </w:r>
    </w:p>
    <w:p w14:paraId="0C88A9C9" w14:textId="77777777" w:rsidR="000A60A3" w:rsidRPr="00E86E22" w:rsidRDefault="000A60A3" w:rsidP="009218A8">
      <w:pPr>
        <w:overflowPunct/>
        <w:autoSpaceDE/>
        <w:autoSpaceDN/>
        <w:adjustRightInd/>
        <w:spacing w:after="0"/>
        <w:jc w:val="both"/>
        <w:textAlignment w:val="auto"/>
        <w:rPr>
          <w:rFonts w:cs="Arial"/>
        </w:rPr>
      </w:pPr>
      <w:r w:rsidRPr="00E86E22">
        <w:rPr>
          <w:rFonts w:cs="Arial"/>
        </w:rPr>
        <w:t xml:space="preserve">Konstrukce světlíku působí jako jeden dilatační celek. </w:t>
      </w:r>
      <w:r w:rsidR="00311BA3">
        <w:rPr>
          <w:rFonts w:cs="Arial"/>
        </w:rPr>
        <w:t>R</w:t>
      </w:r>
      <w:r w:rsidRPr="00E86E22">
        <w:rPr>
          <w:rFonts w:cs="Arial"/>
        </w:rPr>
        <w:t xml:space="preserve">ozdíl v tepelné roztažnosti mezi ocelí a hliníkem je řešen dilatačním způsobem propojení těchto dvou materiálů. </w:t>
      </w:r>
    </w:p>
    <w:p w14:paraId="71E64C3F" w14:textId="77777777" w:rsidR="00B63C59" w:rsidRPr="00E86E22" w:rsidRDefault="00723033" w:rsidP="009218A8">
      <w:pPr>
        <w:overflowPunct/>
        <w:autoSpaceDE/>
        <w:autoSpaceDN/>
        <w:adjustRightInd/>
        <w:spacing w:after="0"/>
        <w:jc w:val="both"/>
        <w:textAlignment w:val="auto"/>
        <w:rPr>
          <w:rFonts w:cs="Arial"/>
        </w:rPr>
      </w:pPr>
      <w:r>
        <w:rPr>
          <w:rFonts w:cs="Arial"/>
        </w:rPr>
        <w:t>Veškerý použitý spojovací materiál bude z nerezové oceli A4. Konstrukční řešení kotvení hliníkové konstrukce k nosné ocelové konstrukci musí zabránit elektrochemické korozi (důsledné oddělení materiálů - PVC podložky, EPDM folie, použití nerez prvků - A4 apod). Konstrukční řešení spojení Al konstrukcí a oceli musí umožňovat dilatační pohyb (vzhledem k rozdílné tepelné roztažnosti obou materiálů).</w:t>
      </w:r>
    </w:p>
    <w:p w14:paraId="2B0810FD" w14:textId="77777777" w:rsidR="00B63C59" w:rsidRPr="00E86E22" w:rsidRDefault="00B63C59" w:rsidP="009218A8">
      <w:pPr>
        <w:overflowPunct/>
        <w:autoSpaceDE/>
        <w:autoSpaceDN/>
        <w:adjustRightInd/>
        <w:spacing w:after="0"/>
        <w:jc w:val="both"/>
        <w:textAlignment w:val="auto"/>
        <w:rPr>
          <w:rFonts w:cs="Arial"/>
          <w:b/>
        </w:rPr>
      </w:pPr>
      <w:r w:rsidRPr="00E86E22">
        <w:rPr>
          <w:rFonts w:cs="Arial"/>
          <w:b/>
        </w:rPr>
        <w:t>Montáž a kompletace:</w:t>
      </w:r>
    </w:p>
    <w:p w14:paraId="6F807660"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Má se za to, že k výkonu zhotovitele daných konstrukcí v rámci montáže obvodového pláště a jeho</w:t>
      </w:r>
    </w:p>
    <w:p w14:paraId="2E4A311E"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nosné konstrukce patří i doplnění příslušných tepelných izolací, vodotěsné, parotěsné a kouřotěsné</w:t>
      </w:r>
    </w:p>
    <w:p w14:paraId="6F4B29A2"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utěsnění fasád, oken a dveří k hrubé stavbě či mezi pozicemi navzájem a to i v případech, kde to</w:t>
      </w:r>
    </w:p>
    <w:p w14:paraId="31890E9C"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lastRenderedPageBreak/>
        <w:t>popis výkonu DVD zvlášť neuvádí nebo detaily neřeší. Dále pak i osazení veškerého příslušenství a</w:t>
      </w:r>
    </w:p>
    <w:p w14:paraId="720239BB"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doplňku potřebného k řádnému, bezpečnému a komfortnímu užívání.</w:t>
      </w:r>
      <w:r w:rsidR="001A3F39" w:rsidRPr="00E86E22">
        <w:rPr>
          <w:rFonts w:cs="Arial"/>
        </w:rPr>
        <w:t xml:space="preserve"> Jedná se</w:t>
      </w:r>
      <w:r w:rsidR="000B66F4" w:rsidRPr="00E86E22">
        <w:rPr>
          <w:rFonts w:cs="Arial"/>
        </w:rPr>
        <w:t xml:space="preserve"> o doplnění</w:t>
      </w:r>
      <w:r w:rsidR="001A3F39" w:rsidRPr="00E86E22">
        <w:rPr>
          <w:rFonts w:cs="Arial"/>
        </w:rPr>
        <w:t xml:space="preserve"> </w:t>
      </w:r>
      <w:r w:rsidR="000B66F4" w:rsidRPr="00E86E22">
        <w:rPr>
          <w:rFonts w:cs="Arial"/>
        </w:rPr>
        <w:t xml:space="preserve">tepelné izolace (minerální vlny) </w:t>
      </w:r>
      <w:r w:rsidR="001A3F39" w:rsidRPr="00E86E22">
        <w:rPr>
          <w:rFonts w:cs="Arial"/>
        </w:rPr>
        <w:t>především</w:t>
      </w:r>
      <w:r w:rsidR="000B66F4" w:rsidRPr="00E86E22">
        <w:rPr>
          <w:rFonts w:cs="Arial"/>
        </w:rPr>
        <w:t xml:space="preserve"> v </w:t>
      </w:r>
      <w:r w:rsidR="001A3F39" w:rsidRPr="00E86E22">
        <w:rPr>
          <w:rFonts w:cs="Arial"/>
        </w:rPr>
        <w:t>míst</w:t>
      </w:r>
      <w:r w:rsidR="000B66F4" w:rsidRPr="00E86E22">
        <w:rPr>
          <w:rFonts w:cs="Arial"/>
        </w:rPr>
        <w:t>ě</w:t>
      </w:r>
      <w:r w:rsidR="001A3F39" w:rsidRPr="00E86E22">
        <w:rPr>
          <w:rFonts w:cs="Arial"/>
        </w:rPr>
        <w:t xml:space="preserve"> napojení nového </w:t>
      </w:r>
      <w:r w:rsidR="000B66F4" w:rsidRPr="00E86E22">
        <w:rPr>
          <w:rFonts w:cs="Arial"/>
        </w:rPr>
        <w:t xml:space="preserve">pláště </w:t>
      </w:r>
      <w:r w:rsidR="001A3F39" w:rsidRPr="00E86E22">
        <w:rPr>
          <w:rFonts w:cs="Arial"/>
        </w:rPr>
        <w:t>skleníku</w:t>
      </w:r>
      <w:r w:rsidR="000B66F4" w:rsidRPr="00E86E22">
        <w:rPr>
          <w:rFonts w:cs="Arial"/>
        </w:rPr>
        <w:t xml:space="preserve"> na stávající kci nadezdívky a napojení skleníku k zázemí. Tyto místa napojení skleníku jsou řešena v detailech v příloze TZ. Vodotěsnost a kouřotěsnost je zajištěna systémovým řešen</w:t>
      </w:r>
      <w:r w:rsidR="00311BA3">
        <w:rPr>
          <w:rFonts w:cs="Arial"/>
        </w:rPr>
        <w:t>í použité konstrukce opláštění – hliníkové profily</w:t>
      </w:r>
      <w:r w:rsidR="000B66F4" w:rsidRPr="00E86E22">
        <w:rPr>
          <w:rFonts w:cs="Arial"/>
        </w:rPr>
        <w:t xml:space="preserve">. </w:t>
      </w:r>
    </w:p>
    <w:p w14:paraId="5A6DAA93" w14:textId="77777777" w:rsidR="001A3F39" w:rsidRPr="00E86E22" w:rsidRDefault="001A3F39" w:rsidP="009218A8">
      <w:pPr>
        <w:overflowPunct/>
        <w:autoSpaceDE/>
        <w:autoSpaceDN/>
        <w:adjustRightInd/>
        <w:spacing w:after="0"/>
        <w:jc w:val="both"/>
        <w:textAlignment w:val="auto"/>
        <w:rPr>
          <w:rFonts w:cs="Arial"/>
          <w:b/>
        </w:rPr>
      </w:pPr>
    </w:p>
    <w:p w14:paraId="3C35BC1E" w14:textId="77777777" w:rsidR="00B63C59" w:rsidRPr="00E86E22" w:rsidRDefault="00B63C59" w:rsidP="009218A8">
      <w:pPr>
        <w:overflowPunct/>
        <w:autoSpaceDE/>
        <w:autoSpaceDN/>
        <w:adjustRightInd/>
        <w:spacing w:after="0"/>
        <w:jc w:val="both"/>
        <w:textAlignment w:val="auto"/>
        <w:rPr>
          <w:rFonts w:cs="Arial"/>
          <w:b/>
        </w:rPr>
      </w:pPr>
      <w:r w:rsidRPr="00E86E22">
        <w:rPr>
          <w:rFonts w:cs="Arial"/>
          <w:b/>
        </w:rPr>
        <w:t xml:space="preserve">Nová ocelová  konstrukce skleníku: </w:t>
      </w:r>
    </w:p>
    <w:p w14:paraId="747EA842"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Konstrukce zastřešení včetně přilehlých obvodových sten. Střecha „pilového“ tvaru.</w:t>
      </w:r>
    </w:p>
    <w:p w14:paraId="3A09D241"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Soustava 8-mi hlavních vazeb (rámová konstrukce z jäklu), profilu ztužidel, koryt žlabu vč. čel, konstrukčních prvku technologie a sloupku pro opláštění.</w:t>
      </w:r>
    </w:p>
    <w:p w14:paraId="25D3DF35"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Dílenské styky svařované, všechny montážní styky šroubové.</w:t>
      </w:r>
    </w:p>
    <w:p w14:paraId="4C26B4B1"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 xml:space="preserve">Nosná konstrukce z uzavřených profilů jäkl 150/100/6,3, 100/60/5, ztužidlo tr. </w:t>
      </w:r>
      <w:r w:rsidRPr="00E86E22">
        <w:rPr>
          <w:rFonts w:ascii="ISOCPEUR" w:hAnsi="ISOCPEUR" w:cs="Arial"/>
        </w:rPr>
        <w:t>⌀</w:t>
      </w:r>
      <w:r w:rsidRPr="00E86E22">
        <w:rPr>
          <w:rFonts w:cs="Arial"/>
        </w:rPr>
        <w:t xml:space="preserve">51x4, kul. </w:t>
      </w:r>
      <w:r w:rsidRPr="00E86E22">
        <w:rPr>
          <w:rFonts w:ascii="ISOCPEUR" w:hAnsi="ISOCPEUR" w:cs="Arial"/>
        </w:rPr>
        <w:t>⌀</w:t>
      </w:r>
      <w:r w:rsidRPr="00E86E22">
        <w:rPr>
          <w:rFonts w:cs="Arial"/>
        </w:rPr>
        <w:t>16</w:t>
      </w:r>
    </w:p>
    <w:p w14:paraId="03EECC3C"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Konstrukce je žárově pozinkována ponorem. Spojovací materiál nerez.</w:t>
      </w:r>
    </w:p>
    <w:p w14:paraId="7B1DDCC8"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Nosná ocelová konstrukce slouží pro uchycení opláštění skleníku</w:t>
      </w:r>
    </w:p>
    <w:p w14:paraId="43ABCD55"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Max. dovolená tolerance přímosti a rovinnosti jednotlivých prvku, dílců i celku 2 mm/m.</w:t>
      </w:r>
    </w:p>
    <w:p w14:paraId="30F10647"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Ocelová konstrukce vodivě propojena a napojena na zemnicí systém.</w:t>
      </w:r>
    </w:p>
    <w:p w14:paraId="298AA7D0"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Ocelové konstrukce je řešena v projektu F1.2 STAVEBNĚ KONSTRUKČNÍ ČÁST</w:t>
      </w:r>
    </w:p>
    <w:p w14:paraId="47549E1E" w14:textId="77777777" w:rsidR="00B63C59" w:rsidRPr="00E86E22" w:rsidRDefault="00B63C59" w:rsidP="009218A8">
      <w:pPr>
        <w:overflowPunct/>
        <w:autoSpaceDE/>
        <w:autoSpaceDN/>
        <w:adjustRightInd/>
        <w:spacing w:after="0"/>
        <w:jc w:val="both"/>
        <w:textAlignment w:val="auto"/>
        <w:rPr>
          <w:rFonts w:cs="Arial"/>
        </w:rPr>
      </w:pPr>
    </w:p>
    <w:p w14:paraId="1442D0A6" w14:textId="77777777" w:rsidR="00B63C59" w:rsidRPr="00E86E22" w:rsidRDefault="00B63C59" w:rsidP="009218A8">
      <w:pPr>
        <w:overflowPunct/>
        <w:autoSpaceDE/>
        <w:autoSpaceDN/>
        <w:adjustRightInd/>
        <w:spacing w:after="0"/>
        <w:jc w:val="both"/>
        <w:textAlignment w:val="auto"/>
        <w:rPr>
          <w:rFonts w:cs="Arial"/>
          <w:b/>
        </w:rPr>
      </w:pPr>
      <w:r w:rsidRPr="00E86E22">
        <w:rPr>
          <w:rFonts w:cs="Arial"/>
          <w:b/>
        </w:rPr>
        <w:t>Nová konstrukce opláštění skleníku:</w:t>
      </w:r>
    </w:p>
    <w:p w14:paraId="624B2B6C"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Konstrukce opláštění je řešena v projektu F1.2 STAVEBNĚ KONSTRUKČNÍ ČÁST</w:t>
      </w:r>
    </w:p>
    <w:p w14:paraId="78CDB422"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Barevné řešení skleníku : RAL 9006</w:t>
      </w:r>
    </w:p>
    <w:p w14:paraId="06847DC2"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 xml:space="preserve">Nenosné </w:t>
      </w:r>
      <w:r w:rsidR="00DF5080">
        <w:rPr>
          <w:rFonts w:cs="Arial"/>
        </w:rPr>
        <w:t xml:space="preserve">hliníkové </w:t>
      </w:r>
      <w:r w:rsidRPr="00E86E22">
        <w:rPr>
          <w:rFonts w:cs="Arial"/>
        </w:rPr>
        <w:t>systémové profily rastru fasádního principu s přerušeným tepelným mostem</w:t>
      </w:r>
    </w:p>
    <w:p w14:paraId="23D92344"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našroubované na ocelovou nosnou konstrukci provedenou s potřebnou přesností a</w:t>
      </w:r>
    </w:p>
    <w:p w14:paraId="5C2AAC7C" w14:textId="6CC155E3" w:rsidR="002F1945" w:rsidRDefault="00B63C59" w:rsidP="006B7BBF">
      <w:pPr>
        <w:overflowPunct/>
        <w:autoSpaceDE/>
        <w:autoSpaceDN/>
        <w:adjustRightInd/>
        <w:spacing w:after="0"/>
        <w:jc w:val="both"/>
        <w:textAlignment w:val="auto"/>
        <w:rPr>
          <w:rFonts w:cs="Arial"/>
        </w:rPr>
      </w:pPr>
      <w:r w:rsidRPr="00E86E22">
        <w:rPr>
          <w:rFonts w:cs="Arial"/>
        </w:rPr>
        <w:t>rovinností osazovacích líců</w:t>
      </w:r>
      <w:r w:rsidR="00DF5080">
        <w:rPr>
          <w:rFonts w:cs="Arial"/>
        </w:rPr>
        <w:t xml:space="preserve"> </w:t>
      </w:r>
      <w:r w:rsidR="00DF5080" w:rsidRPr="00DF5080">
        <w:rPr>
          <w:rFonts w:cs="Arial"/>
        </w:rPr>
        <w:t>– souč. prostupu tepla rámem U</w:t>
      </w:r>
      <w:r w:rsidR="00DF5080" w:rsidRPr="00DF5080">
        <w:rPr>
          <w:rFonts w:cs="Arial"/>
          <w:vertAlign w:val="subscript"/>
        </w:rPr>
        <w:t>F</w:t>
      </w:r>
      <w:r w:rsidR="00DF5080" w:rsidRPr="00DF5080">
        <w:rPr>
          <w:rFonts w:cs="Arial"/>
        </w:rPr>
        <w:t>=1,6 W/m</w:t>
      </w:r>
      <w:r w:rsidR="00DF5080" w:rsidRPr="00DF5080">
        <w:rPr>
          <w:rFonts w:cs="Arial"/>
          <w:vertAlign w:val="superscript"/>
        </w:rPr>
        <w:t>2</w:t>
      </w:r>
      <w:r w:rsidR="00DF5080" w:rsidRPr="00DF5080">
        <w:rPr>
          <w:rFonts w:cs="Arial"/>
        </w:rPr>
        <w:t>K</w:t>
      </w:r>
      <w:r w:rsidR="002F1945">
        <w:rPr>
          <w:rFonts w:cs="Arial"/>
        </w:rPr>
        <w:t>.</w:t>
      </w:r>
      <w:r w:rsidR="006B7BBF">
        <w:rPr>
          <w:rFonts w:cs="Arial"/>
        </w:rPr>
        <w:t xml:space="preserve"> </w:t>
      </w:r>
      <w:r w:rsidR="006B7BBF" w:rsidRPr="006B7BBF">
        <w:rPr>
          <w:rFonts w:cs="Arial"/>
        </w:rPr>
        <w:t>Všechny okraje skel upevn</w:t>
      </w:r>
      <w:r w:rsidR="00DF5080">
        <w:rPr>
          <w:rFonts w:cs="Arial"/>
        </w:rPr>
        <w:t>ě</w:t>
      </w:r>
      <w:r w:rsidR="006B7BBF" w:rsidRPr="006B7BBF">
        <w:rPr>
          <w:rFonts w:cs="Arial"/>
        </w:rPr>
        <w:t>ny systémovými hliníkovými lištami</w:t>
      </w:r>
      <w:r w:rsidR="00DF5080">
        <w:rPr>
          <w:rFonts w:cs="Arial"/>
        </w:rPr>
        <w:t xml:space="preserve"> </w:t>
      </w:r>
      <w:r w:rsidR="006B7BBF" w:rsidRPr="006B7BBF">
        <w:rPr>
          <w:rFonts w:cs="Arial"/>
        </w:rPr>
        <w:t>pohledové ší</w:t>
      </w:r>
      <w:r w:rsidR="0066702B">
        <w:rPr>
          <w:rFonts w:cs="Arial"/>
        </w:rPr>
        <w:t>ř</w:t>
      </w:r>
      <w:r w:rsidR="006B7BBF" w:rsidRPr="006B7BBF">
        <w:rPr>
          <w:rFonts w:cs="Arial"/>
        </w:rPr>
        <w:t>ky 50mm a výšky 20mm/15mm.</w:t>
      </w:r>
    </w:p>
    <w:p w14:paraId="6C280782" w14:textId="77777777" w:rsidR="008543CD" w:rsidRDefault="008543CD" w:rsidP="009218A8">
      <w:pPr>
        <w:overflowPunct/>
        <w:autoSpaceDE/>
        <w:autoSpaceDN/>
        <w:adjustRightInd/>
        <w:spacing w:after="0"/>
        <w:jc w:val="both"/>
        <w:textAlignment w:val="auto"/>
        <w:rPr>
          <w:rFonts w:cs="Arial"/>
        </w:rPr>
      </w:pPr>
      <w:r w:rsidRPr="00E86E22">
        <w:rPr>
          <w:rFonts w:cs="Arial"/>
        </w:rPr>
        <w:t xml:space="preserve">Odvodnění skleníku bude volně žlabem na střechu </w:t>
      </w:r>
    </w:p>
    <w:p w14:paraId="56B4E6BC" w14:textId="77777777" w:rsidR="0061439A" w:rsidRPr="0061439A" w:rsidRDefault="0061439A" w:rsidP="0061439A">
      <w:pPr>
        <w:overflowPunct/>
        <w:autoSpaceDE/>
        <w:autoSpaceDN/>
        <w:adjustRightInd/>
        <w:spacing w:after="0"/>
        <w:jc w:val="both"/>
        <w:textAlignment w:val="auto"/>
        <w:rPr>
          <w:rFonts w:cs="Arial"/>
        </w:rPr>
      </w:pPr>
      <w:r>
        <w:rPr>
          <w:rFonts w:cs="Arial"/>
        </w:rPr>
        <w:t xml:space="preserve">Výplňové kazetové dílce s vloženou TI z  </w:t>
      </w:r>
      <w:r w:rsidRPr="0061439A">
        <w:rPr>
          <w:rFonts w:cs="Arial"/>
        </w:rPr>
        <w:t>PUR PĚN</w:t>
      </w:r>
      <w:r>
        <w:rPr>
          <w:rFonts w:cs="Arial"/>
        </w:rPr>
        <w:t xml:space="preserve">Y </w:t>
      </w:r>
      <w:r w:rsidRPr="0061439A">
        <w:rPr>
          <w:rFonts w:cs="Arial"/>
        </w:rPr>
        <w:t xml:space="preserve"> λ=0,022 W/mK</w:t>
      </w:r>
    </w:p>
    <w:p w14:paraId="75049256" w14:textId="77777777" w:rsidR="000B66F4" w:rsidRPr="00E86E22" w:rsidRDefault="000B66F4" w:rsidP="009218A8">
      <w:pPr>
        <w:overflowPunct/>
        <w:autoSpaceDE/>
        <w:autoSpaceDN/>
        <w:adjustRightInd/>
        <w:spacing w:after="0"/>
        <w:jc w:val="both"/>
        <w:textAlignment w:val="auto"/>
        <w:rPr>
          <w:rFonts w:cs="Arial"/>
        </w:rPr>
      </w:pPr>
    </w:p>
    <w:p w14:paraId="4B6ED77D" w14:textId="77777777" w:rsidR="000B66F4" w:rsidRPr="00E86E22" w:rsidRDefault="000B66F4" w:rsidP="009218A8">
      <w:pPr>
        <w:overflowPunct/>
        <w:autoSpaceDE/>
        <w:autoSpaceDN/>
        <w:adjustRightInd/>
        <w:spacing w:after="0"/>
        <w:jc w:val="both"/>
        <w:textAlignment w:val="auto"/>
        <w:rPr>
          <w:rFonts w:cs="Arial"/>
        </w:rPr>
      </w:pPr>
      <w:r w:rsidRPr="00E86E22">
        <w:rPr>
          <w:rFonts w:cs="Arial"/>
        </w:rPr>
        <w:t>- Povrchpvá úprava:</w:t>
      </w:r>
    </w:p>
    <w:p w14:paraId="764DC620" w14:textId="77777777" w:rsidR="00723033" w:rsidRDefault="00723033" w:rsidP="00723033">
      <w:pPr>
        <w:pStyle w:val="Odstavecseseznamem"/>
        <w:numPr>
          <w:ilvl w:val="0"/>
          <w:numId w:val="15"/>
        </w:numPr>
        <w:overflowPunct/>
        <w:autoSpaceDE/>
        <w:autoSpaceDN/>
        <w:adjustRightInd/>
        <w:spacing w:after="0"/>
        <w:jc w:val="both"/>
        <w:textAlignment w:val="auto"/>
        <w:rPr>
          <w:rFonts w:cs="Arial"/>
        </w:rPr>
      </w:pPr>
      <w:r>
        <w:rPr>
          <w:rFonts w:cs="Arial"/>
        </w:rPr>
        <w:t>Veškeré montážní spoje jsou řešeny jako šroubované. Svařování na montáži vzhledem k tomu, že konstrukce je zinkovaná a nachází se ve vlhkém prostředí není možné. Kotvení rámů je provedeno kloubově na stávající ocelovou konstrukci střechy a atiky budovy. Konstrukce světlíků působí jako jeden dilatační celek.</w:t>
      </w:r>
    </w:p>
    <w:p w14:paraId="20B6B329" w14:textId="77777777" w:rsidR="00723033" w:rsidRDefault="00723033" w:rsidP="00723033">
      <w:pPr>
        <w:pStyle w:val="Odstavecseseznamem"/>
        <w:numPr>
          <w:ilvl w:val="0"/>
          <w:numId w:val="15"/>
        </w:numPr>
        <w:overflowPunct/>
        <w:autoSpaceDE/>
        <w:autoSpaceDN/>
        <w:adjustRightInd/>
        <w:spacing w:after="0"/>
        <w:jc w:val="both"/>
        <w:textAlignment w:val="auto"/>
        <w:rPr>
          <w:rFonts w:cs="Arial"/>
        </w:rPr>
      </w:pPr>
      <w:r>
        <w:rPr>
          <w:rFonts w:cs="Arial"/>
        </w:rPr>
        <w:t>Povrchová úprava ocelové konstrukce skleníku je provedena žárovým zinkováním. Tloušťky zinku jsou stanoveny dle ČSN EN ISO 1461. Vzhledem k provedení je nutné dodržet  tloušťku zinku 85 μm a minimální místní tloušťku pak 70 μm.</w:t>
      </w:r>
    </w:p>
    <w:p w14:paraId="1C03F75A" w14:textId="77777777" w:rsidR="001B5E33" w:rsidRDefault="00723033" w:rsidP="00723033">
      <w:pPr>
        <w:pStyle w:val="Odstavecseseznamem"/>
        <w:numPr>
          <w:ilvl w:val="0"/>
          <w:numId w:val="15"/>
        </w:numPr>
        <w:overflowPunct/>
        <w:autoSpaceDE/>
        <w:autoSpaceDN/>
        <w:adjustRightInd/>
        <w:spacing w:after="0"/>
        <w:jc w:val="both"/>
        <w:textAlignment w:val="auto"/>
        <w:rPr>
          <w:rFonts w:cs="Arial"/>
        </w:rPr>
      </w:pPr>
      <w:r w:rsidRPr="001B5E33">
        <w:rPr>
          <w:rFonts w:cs="Arial"/>
        </w:rPr>
        <w:t>Materiál oceli S235.</w:t>
      </w:r>
    </w:p>
    <w:p w14:paraId="5F34E7CC" w14:textId="77777777" w:rsidR="001B5E33" w:rsidRPr="001B5E33" w:rsidRDefault="001B5E33" w:rsidP="001B5E33">
      <w:pPr>
        <w:pStyle w:val="Odstavecseseznamem"/>
        <w:numPr>
          <w:ilvl w:val="0"/>
          <w:numId w:val="15"/>
        </w:numPr>
        <w:rPr>
          <w:rFonts w:cs="Arial"/>
        </w:rPr>
      </w:pPr>
      <w:r w:rsidRPr="001B5E33">
        <w:rPr>
          <w:rFonts w:cs="Arial"/>
        </w:rPr>
        <w:t>Veškerý použitý spojovací materiál bude z nerezové oceli A4. Konstrukční řešení kotvení hliníkové konstrukce k nosné ocelové konstrukci musí zabránit elektrochemické korozi (důsledné oddělení materiálů - PVC podložky, EPDM folie, použití nerez prvků - A4 apod). Konstrukční řešení spojení Al konstrukcí a oceli musí umožňovat dilatační pohyb (vzhledem k rozdílné tepelné roztažnosti obou materiálů). Všechny klempířské prvky (okapnice, žlaby, svody apod.) budou z hliníkových plechů tl. min 2 mm. Povrchová úprava hliníkových částí: budou upraveny práškovým vypalovaným lakem.</w:t>
      </w:r>
    </w:p>
    <w:p w14:paraId="0BAD6E7B" w14:textId="77777777" w:rsidR="000B66F4" w:rsidRPr="001B5E33" w:rsidRDefault="00723033" w:rsidP="001B5E33">
      <w:pPr>
        <w:pStyle w:val="Odstavecseseznamem"/>
        <w:overflowPunct/>
        <w:autoSpaceDE/>
        <w:autoSpaceDN/>
        <w:adjustRightInd/>
        <w:spacing w:after="0"/>
        <w:jc w:val="both"/>
        <w:textAlignment w:val="auto"/>
        <w:rPr>
          <w:rFonts w:cs="Arial"/>
        </w:rPr>
      </w:pPr>
      <w:r w:rsidRPr="001B5E33">
        <w:rPr>
          <w:rFonts w:cs="Arial"/>
        </w:rPr>
        <w:tab/>
      </w:r>
    </w:p>
    <w:p w14:paraId="17741158"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 xml:space="preserve">- Zasklení: </w:t>
      </w:r>
    </w:p>
    <w:p w14:paraId="5ACA1A55" w14:textId="77777777" w:rsidR="00B63C59" w:rsidRPr="00E86E22" w:rsidRDefault="00B63C59" w:rsidP="009218A8">
      <w:pPr>
        <w:pStyle w:val="Odstavecseseznamem"/>
        <w:numPr>
          <w:ilvl w:val="0"/>
          <w:numId w:val="15"/>
        </w:numPr>
        <w:overflowPunct/>
        <w:autoSpaceDE/>
        <w:autoSpaceDN/>
        <w:adjustRightInd/>
        <w:spacing w:after="0"/>
        <w:jc w:val="both"/>
        <w:textAlignment w:val="auto"/>
        <w:rPr>
          <w:rFonts w:cs="Arial"/>
        </w:rPr>
      </w:pPr>
      <w:r w:rsidRPr="00E86E22">
        <w:rPr>
          <w:rFonts w:cs="Arial"/>
        </w:rPr>
        <w:t xml:space="preserve">Izolační trojsklo (obvodový plášť, střecha): </w:t>
      </w:r>
    </w:p>
    <w:p w14:paraId="16612605" w14:textId="77777777" w:rsidR="00B63C59" w:rsidRPr="00E86E22" w:rsidRDefault="00B63C59" w:rsidP="009218A8">
      <w:pPr>
        <w:pStyle w:val="Odstavecseseznamem"/>
        <w:overflowPunct/>
        <w:autoSpaceDE/>
        <w:autoSpaceDN/>
        <w:adjustRightInd/>
        <w:spacing w:after="0"/>
        <w:jc w:val="both"/>
        <w:textAlignment w:val="auto"/>
        <w:rPr>
          <w:rFonts w:cs="Arial"/>
        </w:rPr>
      </w:pPr>
      <w:r w:rsidRPr="00E86E22">
        <w:rPr>
          <w:rFonts w:cs="Arial"/>
        </w:rPr>
        <w:t>4mm</w:t>
      </w:r>
      <w:r w:rsidR="00D1053B">
        <w:rPr>
          <w:rFonts w:cs="Arial"/>
        </w:rPr>
        <w:t>/</w:t>
      </w:r>
      <w:r w:rsidR="00654929">
        <w:rPr>
          <w:rFonts w:cs="Arial"/>
        </w:rPr>
        <w:t xml:space="preserve"> 14Ar</w:t>
      </w:r>
      <w:r w:rsidR="00D1053B">
        <w:rPr>
          <w:rFonts w:cs="Arial"/>
        </w:rPr>
        <w:t>/</w:t>
      </w:r>
      <w:r w:rsidRPr="00E86E22">
        <w:rPr>
          <w:rFonts w:cs="Arial"/>
        </w:rPr>
        <w:t xml:space="preserve"> 4mm</w:t>
      </w:r>
      <w:r w:rsidR="00D1053B">
        <w:rPr>
          <w:rFonts w:cs="Arial"/>
        </w:rPr>
        <w:t>/</w:t>
      </w:r>
      <w:r w:rsidR="00654929">
        <w:rPr>
          <w:rFonts w:cs="Arial"/>
        </w:rPr>
        <w:t xml:space="preserve"> 14Ar</w:t>
      </w:r>
      <w:r w:rsidR="00D1053B">
        <w:rPr>
          <w:rFonts w:cs="Arial"/>
        </w:rPr>
        <w:t>/</w:t>
      </w:r>
      <w:r w:rsidRPr="00E86E22">
        <w:rPr>
          <w:rFonts w:cs="Arial"/>
        </w:rPr>
        <w:t xml:space="preserve"> 4mm</w:t>
      </w:r>
      <w:r w:rsidR="00654929">
        <w:rPr>
          <w:rFonts w:cs="Arial"/>
        </w:rPr>
        <w:t xml:space="preserve">, plyn argon Ar, </w:t>
      </w:r>
    </w:p>
    <w:p w14:paraId="27FC39F3" w14:textId="77777777" w:rsidR="00B63C59" w:rsidRPr="00E86E22" w:rsidRDefault="00B63C59" w:rsidP="009218A8">
      <w:pPr>
        <w:pStyle w:val="Odstavecseseznamem"/>
        <w:overflowPunct/>
        <w:autoSpaceDE/>
        <w:autoSpaceDN/>
        <w:adjustRightInd/>
        <w:spacing w:after="0"/>
        <w:jc w:val="both"/>
        <w:textAlignment w:val="auto"/>
        <w:rPr>
          <w:rFonts w:cs="Arial"/>
        </w:rPr>
      </w:pPr>
      <w:r w:rsidRPr="00E86E22">
        <w:rPr>
          <w:rFonts w:cs="Arial"/>
        </w:rPr>
        <w:t>Ug=0,6</w:t>
      </w:r>
      <w:r w:rsidR="00654929">
        <w:rPr>
          <w:rFonts w:cs="Arial"/>
        </w:rPr>
        <w:t>W/m2K</w:t>
      </w:r>
      <w:r w:rsidRPr="00E86E22">
        <w:rPr>
          <w:rFonts w:cs="Arial"/>
        </w:rPr>
        <w:t>, LT=7</w:t>
      </w:r>
      <w:r w:rsidR="00654929">
        <w:rPr>
          <w:rFonts w:cs="Arial"/>
        </w:rPr>
        <w:t>1</w:t>
      </w:r>
      <w:r w:rsidRPr="00E86E22">
        <w:rPr>
          <w:rFonts w:cs="Arial"/>
        </w:rPr>
        <w:t xml:space="preserve">%, </w:t>
      </w:r>
      <w:r w:rsidR="00654929">
        <w:rPr>
          <w:rFonts w:cs="Arial"/>
        </w:rPr>
        <w:t>g=50%, Lr=15%, SC= 0,58%</w:t>
      </w:r>
    </w:p>
    <w:p w14:paraId="1247F898" w14:textId="77777777" w:rsidR="00B63C59" w:rsidRPr="00E86E22" w:rsidRDefault="00B63C59" w:rsidP="009218A8">
      <w:pPr>
        <w:pStyle w:val="Odstavecseseznamem"/>
        <w:numPr>
          <w:ilvl w:val="0"/>
          <w:numId w:val="15"/>
        </w:numPr>
        <w:overflowPunct/>
        <w:autoSpaceDE/>
        <w:autoSpaceDN/>
        <w:adjustRightInd/>
        <w:spacing w:after="0"/>
        <w:jc w:val="both"/>
        <w:textAlignment w:val="auto"/>
        <w:rPr>
          <w:rFonts w:cs="Arial"/>
        </w:rPr>
      </w:pPr>
      <w:r w:rsidRPr="00E86E22">
        <w:rPr>
          <w:rFonts w:cs="Arial"/>
        </w:rPr>
        <w:t xml:space="preserve">Izolační dvojsklo (vnitřní dělící stěna): </w:t>
      </w:r>
    </w:p>
    <w:p w14:paraId="6E18A679" w14:textId="77777777" w:rsidR="00D1053B" w:rsidRDefault="00B63C59" w:rsidP="009218A8">
      <w:pPr>
        <w:pStyle w:val="Odstavecseseznamem"/>
        <w:overflowPunct/>
        <w:autoSpaceDE/>
        <w:autoSpaceDN/>
        <w:adjustRightInd/>
        <w:spacing w:after="0"/>
        <w:jc w:val="both"/>
        <w:textAlignment w:val="auto"/>
        <w:rPr>
          <w:rFonts w:cs="Arial"/>
        </w:rPr>
      </w:pPr>
      <w:r w:rsidRPr="00E86E22">
        <w:rPr>
          <w:rFonts w:cs="Arial"/>
        </w:rPr>
        <w:t>4mm</w:t>
      </w:r>
      <w:r w:rsidR="00D1053B">
        <w:rPr>
          <w:rFonts w:cs="Arial"/>
        </w:rPr>
        <w:t>/</w:t>
      </w:r>
      <w:r w:rsidRPr="00E86E22">
        <w:rPr>
          <w:rFonts w:cs="Arial"/>
        </w:rPr>
        <w:t xml:space="preserve"> 12SWS</w:t>
      </w:r>
      <w:r w:rsidR="00D1053B">
        <w:rPr>
          <w:rFonts w:cs="Arial"/>
        </w:rPr>
        <w:t>/</w:t>
      </w:r>
      <w:r w:rsidRPr="00E86E22">
        <w:rPr>
          <w:rFonts w:cs="Arial"/>
        </w:rPr>
        <w:t xml:space="preserve"> 4mm,</w:t>
      </w:r>
    </w:p>
    <w:p w14:paraId="42B76632" w14:textId="00290541" w:rsidR="00B63C59" w:rsidRPr="00E86E22" w:rsidRDefault="00B63C59" w:rsidP="009218A8">
      <w:pPr>
        <w:pStyle w:val="Odstavecseseznamem"/>
        <w:overflowPunct/>
        <w:autoSpaceDE/>
        <w:autoSpaceDN/>
        <w:adjustRightInd/>
        <w:spacing w:after="0"/>
        <w:jc w:val="both"/>
        <w:textAlignment w:val="auto"/>
        <w:rPr>
          <w:rFonts w:cs="Arial"/>
        </w:rPr>
      </w:pPr>
      <w:r w:rsidRPr="00E86E22">
        <w:rPr>
          <w:rFonts w:cs="Arial"/>
        </w:rPr>
        <w:t xml:space="preserve"> Ug=</w:t>
      </w:r>
      <w:r w:rsidR="00DF586F">
        <w:rPr>
          <w:rFonts w:cs="Arial"/>
        </w:rPr>
        <w:t>1,1</w:t>
      </w:r>
      <w:r w:rsidR="008A4429" w:rsidRPr="008A4429">
        <w:rPr>
          <w:rFonts w:cs="Arial"/>
        </w:rPr>
        <w:t>W/m2K</w:t>
      </w:r>
      <w:r w:rsidRPr="00E86E22">
        <w:rPr>
          <w:rFonts w:cs="Arial"/>
        </w:rPr>
        <w:t>, LT=74%, podání barev 97%</w:t>
      </w:r>
    </w:p>
    <w:p w14:paraId="10D857EB" w14:textId="77777777" w:rsidR="00B63C59" w:rsidRPr="00E86E22" w:rsidRDefault="00B63C59" w:rsidP="009218A8">
      <w:pPr>
        <w:pStyle w:val="Odstavecseseznamem"/>
        <w:numPr>
          <w:ilvl w:val="0"/>
          <w:numId w:val="15"/>
        </w:numPr>
        <w:overflowPunct/>
        <w:autoSpaceDE/>
        <w:autoSpaceDN/>
        <w:adjustRightInd/>
        <w:spacing w:after="0"/>
        <w:jc w:val="both"/>
        <w:textAlignment w:val="auto"/>
        <w:rPr>
          <w:rFonts w:cs="Arial"/>
        </w:rPr>
      </w:pPr>
      <w:r w:rsidRPr="00E86E22">
        <w:rPr>
          <w:rFonts w:cs="Arial"/>
        </w:rPr>
        <w:t>Slepení trojskel a opracování hran příslušné pro provedení tmelených spár.</w:t>
      </w:r>
    </w:p>
    <w:p w14:paraId="56B19E59" w14:textId="77777777" w:rsidR="00B63C59" w:rsidRPr="00E86E22" w:rsidRDefault="00B63C59" w:rsidP="009218A8">
      <w:pPr>
        <w:pStyle w:val="Odstavecseseznamem"/>
        <w:numPr>
          <w:ilvl w:val="0"/>
          <w:numId w:val="15"/>
        </w:numPr>
        <w:overflowPunct/>
        <w:autoSpaceDE/>
        <w:autoSpaceDN/>
        <w:adjustRightInd/>
        <w:spacing w:after="0"/>
        <w:jc w:val="both"/>
        <w:textAlignment w:val="auto"/>
        <w:rPr>
          <w:rFonts w:cs="Arial"/>
        </w:rPr>
      </w:pPr>
      <w:r w:rsidRPr="00E86E22">
        <w:rPr>
          <w:rFonts w:cs="Arial"/>
        </w:rPr>
        <w:t>Tmelení meziskelních spár nestékavým silikonem se specifikací pro kamenné obklady.</w:t>
      </w:r>
    </w:p>
    <w:p w14:paraId="77149D36" w14:textId="77777777" w:rsidR="00B63C59" w:rsidRPr="00E86E22" w:rsidRDefault="00B63C59" w:rsidP="009218A8">
      <w:pPr>
        <w:pStyle w:val="Odstavecseseznamem"/>
        <w:numPr>
          <w:ilvl w:val="0"/>
          <w:numId w:val="15"/>
        </w:numPr>
        <w:overflowPunct/>
        <w:autoSpaceDE/>
        <w:autoSpaceDN/>
        <w:adjustRightInd/>
        <w:spacing w:after="0"/>
        <w:jc w:val="both"/>
        <w:textAlignment w:val="auto"/>
        <w:rPr>
          <w:rFonts w:cs="Arial"/>
        </w:rPr>
      </w:pPr>
      <w:r w:rsidRPr="00E86E22">
        <w:rPr>
          <w:rFonts w:cs="Arial"/>
        </w:rPr>
        <w:t>Na hřebeni a na krokvích skla střechy upevněna systémovými AL lištami pohledové š. 50mm.</w:t>
      </w:r>
    </w:p>
    <w:p w14:paraId="6CE01B7F" w14:textId="77777777" w:rsidR="00B63C59" w:rsidRPr="00E86E22" w:rsidRDefault="00B63C59" w:rsidP="009218A8">
      <w:pPr>
        <w:pStyle w:val="Odstavecseseznamem"/>
        <w:numPr>
          <w:ilvl w:val="0"/>
          <w:numId w:val="15"/>
        </w:numPr>
        <w:overflowPunct/>
        <w:autoSpaceDE/>
        <w:autoSpaceDN/>
        <w:adjustRightInd/>
        <w:spacing w:after="0"/>
        <w:jc w:val="both"/>
        <w:textAlignment w:val="auto"/>
        <w:rPr>
          <w:rFonts w:cs="Arial"/>
        </w:rPr>
      </w:pPr>
      <w:r w:rsidRPr="00E86E22">
        <w:rPr>
          <w:rFonts w:cs="Arial"/>
        </w:rPr>
        <w:t>Na okrajích a hřebenech z vnějšku i zevnitř oplechování z AL plechu s izolací i rubovou</w:t>
      </w:r>
    </w:p>
    <w:p w14:paraId="6C8BD324" w14:textId="77777777" w:rsidR="00B63C59" w:rsidRPr="00E86E22" w:rsidRDefault="00B63C59" w:rsidP="009218A8">
      <w:pPr>
        <w:overflowPunct/>
        <w:autoSpaceDE/>
        <w:autoSpaceDN/>
        <w:adjustRightInd/>
        <w:spacing w:after="0"/>
        <w:ind w:firstLine="708"/>
        <w:jc w:val="both"/>
        <w:textAlignment w:val="auto"/>
        <w:rPr>
          <w:rFonts w:cs="Arial"/>
        </w:rPr>
      </w:pPr>
      <w:r w:rsidRPr="00E86E22">
        <w:rPr>
          <w:rFonts w:cs="Arial"/>
        </w:rPr>
        <w:t>parotěsnou vrstvou tvořenou nejčastěji EPDM fólií s potřebným difúzním odporem překrytou</w:t>
      </w:r>
    </w:p>
    <w:p w14:paraId="4B2FFD98" w14:textId="77777777" w:rsidR="00B63C59" w:rsidRPr="00E86E22" w:rsidRDefault="00B63C59" w:rsidP="009218A8">
      <w:pPr>
        <w:overflowPunct/>
        <w:autoSpaceDE/>
        <w:autoSpaceDN/>
        <w:adjustRightInd/>
        <w:spacing w:after="0"/>
        <w:ind w:firstLine="708"/>
        <w:jc w:val="both"/>
        <w:textAlignment w:val="auto"/>
        <w:rPr>
          <w:rFonts w:cs="Arial"/>
        </w:rPr>
      </w:pPr>
      <w:r w:rsidRPr="00E86E22">
        <w:rPr>
          <w:rFonts w:cs="Arial"/>
        </w:rPr>
        <w:t>pohledově plechy, aby bylo z obou stran zajištěno utěsnění a napojení po stránce vlhkostní i</w:t>
      </w:r>
    </w:p>
    <w:p w14:paraId="0B209141" w14:textId="77777777" w:rsidR="00B63C59" w:rsidRPr="00E86E22" w:rsidRDefault="00B63C59" w:rsidP="009218A8">
      <w:pPr>
        <w:overflowPunct/>
        <w:autoSpaceDE/>
        <w:autoSpaceDN/>
        <w:adjustRightInd/>
        <w:spacing w:after="0"/>
        <w:ind w:firstLine="708"/>
        <w:jc w:val="both"/>
        <w:textAlignment w:val="auto"/>
        <w:rPr>
          <w:rFonts w:cs="Arial"/>
        </w:rPr>
      </w:pPr>
      <w:r w:rsidRPr="00E86E22">
        <w:rPr>
          <w:rFonts w:cs="Arial"/>
        </w:rPr>
        <w:t>tepelné. Stykování pohledového vnějšího oplechování podloženou spárou.</w:t>
      </w:r>
    </w:p>
    <w:p w14:paraId="7B7126B4" w14:textId="77777777" w:rsidR="0069103A" w:rsidRPr="00E86E22" w:rsidRDefault="0069103A" w:rsidP="009218A8">
      <w:pPr>
        <w:overflowPunct/>
        <w:autoSpaceDE/>
        <w:autoSpaceDN/>
        <w:adjustRightInd/>
        <w:spacing w:after="0"/>
        <w:jc w:val="both"/>
        <w:textAlignment w:val="auto"/>
        <w:rPr>
          <w:rFonts w:cs="Arial"/>
        </w:rPr>
      </w:pPr>
    </w:p>
    <w:p w14:paraId="3EE6BB28" w14:textId="77777777" w:rsidR="00B63C59" w:rsidRPr="00E86E22" w:rsidRDefault="00B63C59" w:rsidP="009218A8">
      <w:pPr>
        <w:overflowPunct/>
        <w:autoSpaceDE/>
        <w:autoSpaceDN/>
        <w:adjustRightInd/>
        <w:spacing w:after="0"/>
        <w:jc w:val="both"/>
        <w:textAlignment w:val="auto"/>
        <w:rPr>
          <w:rFonts w:cs="Arial"/>
        </w:rPr>
      </w:pPr>
      <w:r w:rsidRPr="00E86E22">
        <w:rPr>
          <w:rFonts w:cs="Arial"/>
        </w:rPr>
        <w:t>- Prosklené otvírky výklopné vč. Motorického pohonu a sítěk proti hmyzu:</w:t>
      </w:r>
    </w:p>
    <w:p w14:paraId="34A6B96F"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Výklopné otvírky z hliníkových rámových prvku s přerušeným tepelným mostem a systémovými panty na spodním okraji křídel.</w:t>
      </w:r>
    </w:p>
    <w:p w14:paraId="7B24B13C" w14:textId="77777777" w:rsidR="008403EF" w:rsidRPr="00E86E22" w:rsidRDefault="008403EF"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 xml:space="preserve">Ve střeše bude celkem 16ks výklopných otvírek o rozměru </w:t>
      </w:r>
      <w:r w:rsidR="00722493" w:rsidRPr="00E86E22">
        <w:rPr>
          <w:rFonts w:cs="Arial"/>
        </w:rPr>
        <w:t xml:space="preserve">cca </w:t>
      </w:r>
      <w:r w:rsidRPr="00E86E22">
        <w:rPr>
          <w:rFonts w:cs="Arial"/>
        </w:rPr>
        <w:t>950x1485mm</w:t>
      </w:r>
    </w:p>
    <w:p w14:paraId="49B049CD" w14:textId="77777777" w:rsidR="008403EF" w:rsidRPr="00E86E22" w:rsidRDefault="008403EF"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 xml:space="preserve">V bočních stěnách skleníku bude celkem 16ks výklopných otvírek o rozměru </w:t>
      </w:r>
      <w:r w:rsidR="00722493" w:rsidRPr="00E86E22">
        <w:rPr>
          <w:rFonts w:cs="Arial"/>
        </w:rPr>
        <w:t>cca 950x1455mm</w:t>
      </w:r>
    </w:p>
    <w:p w14:paraId="0B0C12D2"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 xml:space="preserve">Zasklení izolačními trojskly (obvodový plášť, střecha): </w:t>
      </w:r>
    </w:p>
    <w:p w14:paraId="693AB17E" w14:textId="77777777" w:rsidR="00654929" w:rsidRPr="00E86E22" w:rsidRDefault="00654929" w:rsidP="00654929">
      <w:pPr>
        <w:pStyle w:val="Odstavecseseznamem"/>
        <w:numPr>
          <w:ilvl w:val="0"/>
          <w:numId w:val="16"/>
        </w:numPr>
        <w:overflowPunct/>
        <w:autoSpaceDE/>
        <w:autoSpaceDN/>
        <w:adjustRightInd/>
        <w:spacing w:after="0"/>
        <w:jc w:val="both"/>
        <w:textAlignment w:val="auto"/>
        <w:rPr>
          <w:rFonts w:cs="Arial"/>
        </w:rPr>
      </w:pPr>
      <w:r w:rsidRPr="00E86E22">
        <w:rPr>
          <w:rFonts w:cs="Arial"/>
        </w:rPr>
        <w:t>4mm</w:t>
      </w:r>
      <w:r>
        <w:rPr>
          <w:rFonts w:cs="Arial"/>
        </w:rPr>
        <w:t>/ 14Ar/</w:t>
      </w:r>
      <w:r w:rsidRPr="00E86E22">
        <w:rPr>
          <w:rFonts w:cs="Arial"/>
        </w:rPr>
        <w:t xml:space="preserve"> 4mm</w:t>
      </w:r>
      <w:r>
        <w:rPr>
          <w:rFonts w:cs="Arial"/>
        </w:rPr>
        <w:t>/ 14Ar/</w:t>
      </w:r>
      <w:r w:rsidRPr="00E86E22">
        <w:rPr>
          <w:rFonts w:cs="Arial"/>
        </w:rPr>
        <w:t xml:space="preserve"> 4mm</w:t>
      </w:r>
      <w:r>
        <w:rPr>
          <w:rFonts w:cs="Arial"/>
        </w:rPr>
        <w:t xml:space="preserve">, plyn argon Ar, </w:t>
      </w:r>
    </w:p>
    <w:p w14:paraId="0BB81940" w14:textId="2AB790D6" w:rsidR="00654929" w:rsidRPr="00E86E22" w:rsidRDefault="00654929" w:rsidP="00654929">
      <w:pPr>
        <w:pStyle w:val="Odstavecseseznamem"/>
        <w:numPr>
          <w:ilvl w:val="0"/>
          <w:numId w:val="16"/>
        </w:numPr>
        <w:overflowPunct/>
        <w:autoSpaceDE/>
        <w:autoSpaceDN/>
        <w:adjustRightInd/>
        <w:spacing w:after="0"/>
        <w:jc w:val="both"/>
        <w:textAlignment w:val="auto"/>
        <w:rPr>
          <w:rFonts w:cs="Arial"/>
        </w:rPr>
      </w:pPr>
      <w:r w:rsidRPr="00E86E22">
        <w:rPr>
          <w:rFonts w:cs="Arial"/>
        </w:rPr>
        <w:t>Ug=0,6</w:t>
      </w:r>
      <w:r>
        <w:rPr>
          <w:rFonts w:cs="Arial"/>
        </w:rPr>
        <w:t>W/m2K</w:t>
      </w:r>
      <w:r w:rsidRPr="00E86E22">
        <w:rPr>
          <w:rFonts w:cs="Arial"/>
        </w:rPr>
        <w:t>, LT=7</w:t>
      </w:r>
      <w:r>
        <w:rPr>
          <w:rFonts w:cs="Arial"/>
        </w:rPr>
        <w:t>1</w:t>
      </w:r>
      <w:r w:rsidRPr="00E86E22">
        <w:rPr>
          <w:rFonts w:cs="Arial"/>
        </w:rPr>
        <w:t xml:space="preserve">%, </w:t>
      </w:r>
      <w:r>
        <w:rPr>
          <w:rFonts w:cs="Arial"/>
        </w:rPr>
        <w:t>g=50%, Lr=15%, SC= 0,58%</w:t>
      </w:r>
    </w:p>
    <w:p w14:paraId="30AD63FF" w14:textId="77777777" w:rsidR="00D1053B" w:rsidRPr="00E86E22" w:rsidRDefault="00B63C59" w:rsidP="00D1053B">
      <w:pPr>
        <w:pStyle w:val="Odstavecseseznamem"/>
        <w:numPr>
          <w:ilvl w:val="0"/>
          <w:numId w:val="16"/>
        </w:numPr>
        <w:overflowPunct/>
        <w:autoSpaceDE/>
        <w:autoSpaceDN/>
        <w:adjustRightInd/>
        <w:spacing w:after="0"/>
        <w:jc w:val="both"/>
        <w:textAlignment w:val="auto"/>
        <w:rPr>
          <w:rFonts w:cs="Arial"/>
        </w:rPr>
      </w:pPr>
      <w:r w:rsidRPr="00E86E22">
        <w:rPr>
          <w:rFonts w:cs="Arial"/>
        </w:rPr>
        <w:t xml:space="preserve">Motorické ovládání otvírek motory speciálně určeným do skleníkového prostředí </w:t>
      </w:r>
    </w:p>
    <w:p w14:paraId="06E20CE0" w14:textId="77777777" w:rsidR="00B63C59" w:rsidRPr="00E86E22" w:rsidRDefault="00B63C59" w:rsidP="009218A8">
      <w:pPr>
        <w:pStyle w:val="Odstavecseseznamem"/>
        <w:overflowPunct/>
        <w:autoSpaceDE/>
        <w:autoSpaceDN/>
        <w:adjustRightInd/>
        <w:spacing w:after="0"/>
        <w:jc w:val="both"/>
        <w:textAlignment w:val="auto"/>
        <w:rPr>
          <w:rFonts w:cs="Arial"/>
        </w:rPr>
      </w:pPr>
      <w:r w:rsidRPr="00E86E22">
        <w:rPr>
          <w:rFonts w:cs="Arial"/>
        </w:rPr>
        <w:t>předpoklad provozního napětí 24V.</w:t>
      </w:r>
    </w:p>
    <w:p w14:paraId="29149BAF"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Elektrické rozvody a ovládání součástí dodávky technologie.</w:t>
      </w:r>
    </w:p>
    <w:p w14:paraId="16A545CB"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V otevřeném stavu musí být štěrbiny otvírek kryty sítí proti vnikání hmyzu.</w:t>
      </w:r>
      <w:r w:rsidR="009F2CFF" w:rsidRPr="00E86E22">
        <w:rPr>
          <w:rFonts w:cs="Arial"/>
        </w:rPr>
        <w:t xml:space="preserve"> Síť uchytit pomocí </w:t>
      </w:r>
      <w:r w:rsidR="00D8313E" w:rsidRPr="00E86E22">
        <w:rPr>
          <w:rFonts w:cs="Arial"/>
        </w:rPr>
        <w:t xml:space="preserve">hliníkové </w:t>
      </w:r>
      <w:r w:rsidR="009F2CFF" w:rsidRPr="00E86E22">
        <w:rPr>
          <w:rFonts w:cs="Arial"/>
        </w:rPr>
        <w:t>rámové  konstrukce z tenkostěnných profilů připevněných k OK skleníku</w:t>
      </w:r>
      <w:r w:rsidR="00D8313E" w:rsidRPr="00E86E22">
        <w:rPr>
          <w:rFonts w:cs="Arial"/>
        </w:rPr>
        <w:t xml:space="preserve">. Rozměr </w:t>
      </w:r>
      <w:r w:rsidR="008403EF" w:rsidRPr="00E86E22">
        <w:rPr>
          <w:rFonts w:cs="Arial"/>
        </w:rPr>
        <w:t xml:space="preserve">střešních sítí </w:t>
      </w:r>
      <w:r w:rsidR="00722493" w:rsidRPr="00E86E22">
        <w:rPr>
          <w:rFonts w:cs="Arial"/>
        </w:rPr>
        <w:t xml:space="preserve">cca </w:t>
      </w:r>
      <w:r w:rsidR="00D8313E" w:rsidRPr="00E86E22">
        <w:rPr>
          <w:rFonts w:cs="Arial"/>
        </w:rPr>
        <w:t xml:space="preserve">1590x1050mm, počet </w:t>
      </w:r>
      <w:r w:rsidR="008403EF" w:rsidRPr="00E86E22">
        <w:rPr>
          <w:rFonts w:cs="Arial"/>
        </w:rPr>
        <w:t xml:space="preserve">16ks. Do bočních výklopných otvírek připevnit síť proti vnikání hmyzu přes hliníkový rám ke konstrukci hliníkového opláštění. Rozměr otvírek ve stěnách skleníku </w:t>
      </w:r>
      <w:r w:rsidR="00722493" w:rsidRPr="00E86E22">
        <w:rPr>
          <w:rFonts w:cs="Arial"/>
        </w:rPr>
        <w:t>cca 95</w:t>
      </w:r>
      <w:r w:rsidR="008403EF" w:rsidRPr="00E86E22">
        <w:rPr>
          <w:rFonts w:cs="Arial"/>
        </w:rPr>
        <w:t>0x1455mm, počet 16ks.</w:t>
      </w:r>
    </w:p>
    <w:p w14:paraId="5D733F95"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Obvodová spára větracího segmentu bude utěsněna typovým systémem EPDM těsnění.</w:t>
      </w:r>
    </w:p>
    <w:p w14:paraId="295B11DE"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Křídlo v otevřeném stavu musí odolat nárazům větru min. 18 m/s.</w:t>
      </w:r>
    </w:p>
    <w:p w14:paraId="25C94A37" w14:textId="77777777" w:rsidR="005C23B0" w:rsidRPr="00E86E22" w:rsidRDefault="005C23B0" w:rsidP="009218A8">
      <w:pPr>
        <w:overflowPunct/>
        <w:spacing w:after="0"/>
        <w:jc w:val="both"/>
        <w:textAlignment w:val="auto"/>
        <w:rPr>
          <w:rFonts w:ascii="TTE1FF8A50t00" w:hAnsi="TTE1FF8A50t00" w:cs="TTE1FF8A50t00"/>
        </w:rPr>
      </w:pPr>
    </w:p>
    <w:p w14:paraId="3630EE48" w14:textId="77777777" w:rsidR="00B63C59" w:rsidRPr="00E86E22" w:rsidRDefault="00B63C59" w:rsidP="009218A8">
      <w:pPr>
        <w:overflowPunct/>
        <w:spacing w:after="0"/>
        <w:jc w:val="both"/>
        <w:textAlignment w:val="auto"/>
        <w:rPr>
          <w:rFonts w:ascii="TTE1FF8A50t00" w:hAnsi="TTE1FF8A50t00" w:cs="TTE1FF8A50t00"/>
        </w:rPr>
      </w:pPr>
      <w:r w:rsidRPr="00E86E22">
        <w:rPr>
          <w:rFonts w:ascii="TTE1FF8A50t00" w:hAnsi="TTE1FF8A50t00" w:cs="TTE1FF8A50t00"/>
        </w:rPr>
        <w:t>- Mezistřešní a okapové žlaby s vtoky a svody:</w:t>
      </w:r>
    </w:p>
    <w:p w14:paraId="0E3212E1" w14:textId="77777777" w:rsidR="00B63C59" w:rsidRPr="00E86E22" w:rsidRDefault="00B63C59" w:rsidP="009218A8">
      <w:pPr>
        <w:pStyle w:val="Odstavecseseznamem"/>
        <w:numPr>
          <w:ilvl w:val="0"/>
          <w:numId w:val="17"/>
        </w:numPr>
        <w:overflowPunct/>
        <w:spacing w:after="0"/>
        <w:jc w:val="both"/>
        <w:textAlignment w:val="auto"/>
        <w:rPr>
          <w:rFonts w:ascii="TTE1D56F18t00" w:hAnsi="TTE1D56F18t00" w:cs="TTE1D56F18t00"/>
        </w:rPr>
      </w:pPr>
      <w:r w:rsidRPr="00E86E22">
        <w:rPr>
          <w:rFonts w:ascii="TTE1D56F18t00" w:hAnsi="TTE1D56F18t00" w:cs="TTE1D56F18t00"/>
        </w:rPr>
        <w:t>Nosné ocelové koryto s čely je součástí nosné konstrukce skleníku.</w:t>
      </w:r>
    </w:p>
    <w:p w14:paraId="320B0998" w14:textId="77777777" w:rsidR="00B63C59" w:rsidRPr="00E86E22" w:rsidRDefault="00B63C59" w:rsidP="009218A8">
      <w:pPr>
        <w:pStyle w:val="Odstavecseseznamem"/>
        <w:numPr>
          <w:ilvl w:val="0"/>
          <w:numId w:val="17"/>
        </w:numPr>
        <w:overflowPunct/>
        <w:spacing w:after="0"/>
        <w:jc w:val="both"/>
        <w:textAlignment w:val="auto"/>
        <w:rPr>
          <w:rFonts w:ascii="TTE1D56F18t00" w:hAnsi="TTE1D56F18t00" w:cs="TTE1D56F18t00"/>
        </w:rPr>
      </w:pPr>
      <w:r w:rsidRPr="00E86E22">
        <w:rPr>
          <w:rFonts w:ascii="TTE1D56F18t00" w:hAnsi="TTE1D56F18t00" w:cs="TTE1D56F18t00"/>
        </w:rPr>
        <w:t>Spád 1% , oplechování Al plechy.</w:t>
      </w:r>
    </w:p>
    <w:p w14:paraId="6C7BED79" w14:textId="77777777" w:rsidR="005C23B0" w:rsidRPr="00E86E22" w:rsidRDefault="00B63C59" w:rsidP="009218A8">
      <w:pPr>
        <w:pStyle w:val="Odstavecseseznamem"/>
        <w:numPr>
          <w:ilvl w:val="0"/>
          <w:numId w:val="17"/>
        </w:numPr>
        <w:overflowPunct/>
        <w:spacing w:after="0"/>
        <w:jc w:val="both"/>
        <w:textAlignment w:val="auto"/>
        <w:rPr>
          <w:rFonts w:ascii="TTE1FF8A50t00" w:hAnsi="TTE1FF8A50t00" w:cs="TTE1FF8A50t00"/>
        </w:rPr>
      </w:pPr>
      <w:r w:rsidRPr="00E86E22">
        <w:rPr>
          <w:rFonts w:ascii="TTE1D56F18t00" w:hAnsi="TTE1D56F18t00" w:cs="TTE1D56F18t00"/>
        </w:rPr>
        <w:t>Na vtok napojen dešťový svod z poplastovaného plechu s volným vyústěním.</w:t>
      </w:r>
    </w:p>
    <w:p w14:paraId="69523251" w14:textId="77777777" w:rsidR="00B63C59" w:rsidRPr="00E86E22" w:rsidRDefault="005C23B0" w:rsidP="009218A8">
      <w:pPr>
        <w:pStyle w:val="Odstavecseseznamem"/>
        <w:numPr>
          <w:ilvl w:val="0"/>
          <w:numId w:val="17"/>
        </w:numPr>
        <w:overflowPunct/>
        <w:spacing w:after="0"/>
        <w:jc w:val="both"/>
        <w:textAlignment w:val="auto"/>
        <w:rPr>
          <w:rFonts w:ascii="TTE1FF8A50t00" w:hAnsi="TTE1FF8A50t00" w:cs="TTE1FF8A50t00"/>
        </w:rPr>
      </w:pPr>
      <w:r w:rsidRPr="00E86E22">
        <w:rPr>
          <w:rFonts w:ascii="TTE1D56F18t00" w:hAnsi="TTE1D56F18t00" w:cs="TTE1D56F18t00"/>
        </w:rPr>
        <w:t>Elektrické vyhřívání střešních žlabů a okapů</w:t>
      </w:r>
      <w:r w:rsidR="00B63C59" w:rsidRPr="00E86E22">
        <w:rPr>
          <w:rFonts w:ascii="TTE1D56F18t00" w:hAnsi="TTE1D56F18t00" w:cs="TTE1D56F18t00"/>
        </w:rPr>
        <w:t xml:space="preserve"> </w:t>
      </w:r>
    </w:p>
    <w:p w14:paraId="116134E8" w14:textId="77777777" w:rsidR="00B63C59" w:rsidRPr="00E86E22" w:rsidRDefault="00B63C59" w:rsidP="009218A8">
      <w:pPr>
        <w:overflowPunct/>
        <w:spacing w:after="0"/>
        <w:jc w:val="both"/>
        <w:textAlignment w:val="auto"/>
        <w:rPr>
          <w:rFonts w:ascii="TTE1FF8A50t00" w:hAnsi="TTE1FF8A50t00" w:cs="TTE1FF8A50t00"/>
        </w:rPr>
      </w:pPr>
      <w:r w:rsidRPr="00E86E22">
        <w:rPr>
          <w:rFonts w:ascii="TTE1FF8A50t00" w:hAnsi="TTE1FF8A50t00" w:cs="TTE1FF8A50t00"/>
        </w:rPr>
        <w:t>- Prosklené vnitřní dělící stěny kójí skleníku:</w:t>
      </w:r>
    </w:p>
    <w:p w14:paraId="593755D6" w14:textId="77777777" w:rsidR="00B63C59" w:rsidRPr="00E86E22" w:rsidRDefault="00B63C59" w:rsidP="009218A8">
      <w:pPr>
        <w:pStyle w:val="Odstavecseseznamem"/>
        <w:numPr>
          <w:ilvl w:val="0"/>
          <w:numId w:val="18"/>
        </w:numPr>
        <w:overflowPunct/>
        <w:spacing w:after="0"/>
        <w:jc w:val="both"/>
        <w:textAlignment w:val="auto"/>
        <w:rPr>
          <w:rFonts w:ascii="TTE1D56F18t00" w:hAnsi="TTE1D56F18t00" w:cs="TTE1D56F18t00"/>
        </w:rPr>
      </w:pPr>
      <w:r w:rsidRPr="00E86E22">
        <w:rPr>
          <w:rFonts w:ascii="TTE1D56F18t00" w:hAnsi="TTE1D56F18t00" w:cs="TTE1D56F18t00"/>
        </w:rPr>
        <w:t>dvojskla skla tvořící výplně vnitrních dělících stěn mezi kójemi skleníku jsou osazeny bez</w:t>
      </w:r>
    </w:p>
    <w:p w14:paraId="3AE4DD5E" w14:textId="77777777" w:rsidR="00B63C59" w:rsidRPr="00E86E22" w:rsidRDefault="00B63C59" w:rsidP="009218A8">
      <w:pPr>
        <w:pStyle w:val="Odstavecseseznamem"/>
        <w:overflowPunct/>
        <w:spacing w:after="0"/>
        <w:jc w:val="both"/>
        <w:textAlignment w:val="auto"/>
        <w:rPr>
          <w:rFonts w:ascii="TTE1D56F18t00" w:hAnsi="TTE1D56F18t00" w:cs="TTE1D56F18t00"/>
        </w:rPr>
      </w:pPr>
      <w:r w:rsidRPr="00E86E22">
        <w:rPr>
          <w:rFonts w:ascii="TTE1D56F18t00" w:hAnsi="TTE1D56F18t00" w:cs="TTE1D56F18t00"/>
        </w:rPr>
        <w:t>požadavku na přerušení tepelného mostu v hliníkovém rámovém systému nebo v ocelovém</w:t>
      </w:r>
    </w:p>
    <w:p w14:paraId="790D24D4" w14:textId="77777777" w:rsidR="00B63C59" w:rsidRPr="00E86E22" w:rsidRDefault="00B63C59" w:rsidP="009218A8">
      <w:pPr>
        <w:pStyle w:val="Odstavecseseznamem"/>
        <w:overflowPunct/>
        <w:spacing w:after="0"/>
        <w:jc w:val="both"/>
        <w:textAlignment w:val="auto"/>
        <w:rPr>
          <w:rFonts w:ascii="TTE1D56F18t00" w:hAnsi="TTE1D56F18t00" w:cs="TTE1D56F18t00"/>
        </w:rPr>
      </w:pPr>
      <w:r w:rsidRPr="00E86E22">
        <w:rPr>
          <w:rFonts w:ascii="TTE1D56F18t00" w:hAnsi="TTE1D56F18t00" w:cs="TTE1D56F18t00"/>
        </w:rPr>
        <w:t>žárově zinkovaném systému určeném speciálně pro použití ve sklenících, který využívá</w:t>
      </w:r>
    </w:p>
    <w:p w14:paraId="084AD660" w14:textId="77777777" w:rsidR="00B63C59" w:rsidRDefault="00B63C59" w:rsidP="009218A8">
      <w:pPr>
        <w:pStyle w:val="Odstavecseseznamem"/>
        <w:overflowPunct/>
        <w:spacing w:after="0"/>
        <w:jc w:val="both"/>
        <w:textAlignment w:val="auto"/>
        <w:rPr>
          <w:rFonts w:ascii="TTE1D56F18t00" w:hAnsi="TTE1D56F18t00" w:cs="TTE1D56F18t00"/>
        </w:rPr>
      </w:pPr>
      <w:r w:rsidRPr="00E86E22">
        <w:rPr>
          <w:rFonts w:ascii="TTE1D56F18t00" w:hAnsi="TTE1D56F18t00" w:cs="TTE1D56F18t00"/>
        </w:rPr>
        <w:t>k upevnění zasklení speciálně tvarované celogumové profily.</w:t>
      </w:r>
    </w:p>
    <w:p w14:paraId="55D626A0" w14:textId="2B9B3C1D" w:rsidR="00DF586F" w:rsidRPr="00E86E22" w:rsidRDefault="00EF2BBA" w:rsidP="009218A8">
      <w:pPr>
        <w:pStyle w:val="Odstavecseseznamem"/>
        <w:overflowPunct/>
        <w:spacing w:after="0"/>
        <w:jc w:val="both"/>
        <w:textAlignment w:val="auto"/>
        <w:rPr>
          <w:rFonts w:ascii="TTE1D56F18t00" w:hAnsi="TTE1D56F18t00" w:cs="TTE1D56F18t00"/>
        </w:rPr>
      </w:pPr>
      <w:r>
        <w:rPr>
          <w:rFonts w:ascii="TTE1D56F18t00" w:hAnsi="TTE1D56F18t00" w:cs="TTE1D56F18t00"/>
        </w:rPr>
        <w:t xml:space="preserve">Vnitřní dělící stěny kóji </w:t>
      </w:r>
      <w:r w:rsidR="00DF586F">
        <w:rPr>
          <w:rFonts w:ascii="TTE1D56F18t00" w:hAnsi="TTE1D56F18t00" w:cs="TTE1D56F18t00"/>
        </w:rPr>
        <w:t>skleníku</w:t>
      </w:r>
      <w:r>
        <w:rPr>
          <w:rFonts w:ascii="TTE1D56F18t00" w:hAnsi="TTE1D56F18t00" w:cs="TTE1D56F18t00"/>
        </w:rPr>
        <w:t xml:space="preserve"> (prosklená a plná část)</w:t>
      </w:r>
      <w:r w:rsidR="00DF586F">
        <w:rPr>
          <w:rFonts w:ascii="TTE1D56F18t00" w:hAnsi="TTE1D56F18t00" w:cs="TTE1D56F18t00"/>
        </w:rPr>
        <w:t xml:space="preserve"> musí zajistit ne</w:t>
      </w:r>
      <w:r w:rsidR="003824AF">
        <w:rPr>
          <w:rFonts w:ascii="TTE1D56F18t00" w:hAnsi="TTE1D56F18t00" w:cs="TTE1D56F18t00"/>
        </w:rPr>
        <w:t>prodyšné (vodotěsné, parotěsné</w:t>
      </w:r>
      <w:r w:rsidR="00DF586F">
        <w:rPr>
          <w:rFonts w:ascii="TTE1D56F18t00" w:hAnsi="TTE1D56F18t00" w:cs="TTE1D56F18t00"/>
        </w:rPr>
        <w:t xml:space="preserve">) utěsnění jednotlivých kójí skleníku. </w:t>
      </w:r>
      <w:r>
        <w:rPr>
          <w:rFonts w:ascii="TTE1D56F18t00" w:hAnsi="TTE1D56F18t00" w:cs="TTE1D56F18t00"/>
        </w:rPr>
        <w:t>Nesmí docházet k výměně vzduchu mezi jednotlivými kójemi skleníku.</w:t>
      </w:r>
      <w:r w:rsidR="00DF586F">
        <w:rPr>
          <w:rFonts w:ascii="TTE1D56F18t00" w:hAnsi="TTE1D56F18t00" w:cs="TTE1D56F18t00"/>
        </w:rPr>
        <w:t xml:space="preserve"> </w:t>
      </w:r>
    </w:p>
    <w:p w14:paraId="3A0ED001" w14:textId="77777777" w:rsidR="00B63C59" w:rsidRPr="00E86E22" w:rsidRDefault="00B63C59" w:rsidP="009218A8">
      <w:pPr>
        <w:overflowPunct/>
        <w:spacing w:after="0"/>
        <w:jc w:val="both"/>
        <w:textAlignment w:val="auto"/>
        <w:rPr>
          <w:rFonts w:ascii="TTE1FF8A50t00" w:hAnsi="TTE1FF8A50t00" w:cs="TTE1FF8A50t00"/>
        </w:rPr>
      </w:pPr>
      <w:r w:rsidRPr="00E86E22">
        <w:rPr>
          <w:rFonts w:ascii="TTE1FF8A50t00" w:hAnsi="TTE1FF8A50t00" w:cs="TTE1FF8A50t00"/>
        </w:rPr>
        <w:t>- Hliníkové dveře skleníku</w:t>
      </w:r>
      <w:r w:rsidR="00D2375D" w:rsidRPr="00E86E22">
        <w:rPr>
          <w:rFonts w:ascii="TTE1FF8A50t00" w:hAnsi="TTE1FF8A50t00" w:cs="TTE1FF8A50t00"/>
        </w:rPr>
        <w:t xml:space="preserve"> (dveře součástí hliníkového pláště</w:t>
      </w:r>
      <w:r w:rsidR="008B07B5" w:rsidRPr="00E86E22">
        <w:rPr>
          <w:rFonts w:ascii="TTE1FF8A50t00" w:hAnsi="TTE1FF8A50t00" w:cs="TTE1FF8A50t00"/>
        </w:rPr>
        <w:t>, součást únikové cesty</w:t>
      </w:r>
      <w:r w:rsidR="00D2375D" w:rsidRPr="00E86E22">
        <w:rPr>
          <w:rFonts w:ascii="TTE1FF8A50t00" w:hAnsi="TTE1FF8A50t00" w:cs="TTE1FF8A50t00"/>
        </w:rPr>
        <w:t>)</w:t>
      </w:r>
      <w:r w:rsidRPr="00E86E22">
        <w:rPr>
          <w:rFonts w:ascii="TTE1FF8A50t00" w:hAnsi="TTE1FF8A50t00" w:cs="TTE1FF8A50t00"/>
        </w:rPr>
        <w:t>:</w:t>
      </w:r>
    </w:p>
    <w:p w14:paraId="654E99DE"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otevíravé dveře 900/</w:t>
      </w:r>
      <w:r w:rsidR="0063413B" w:rsidRPr="00E86E22">
        <w:rPr>
          <w:rFonts w:cs="Arial"/>
        </w:rPr>
        <w:t>2100</w:t>
      </w:r>
      <w:r w:rsidRPr="00E86E22">
        <w:rPr>
          <w:rFonts w:cs="Arial"/>
        </w:rPr>
        <w:t>mm z hliníkových rámových prvku s přerušeným tepelným mostem a systémovými panty.</w:t>
      </w:r>
    </w:p>
    <w:p w14:paraId="1371BBE2"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 xml:space="preserve">Zasklení izolačními trojskly (obvodový plášť, střecha): </w:t>
      </w:r>
    </w:p>
    <w:p w14:paraId="0D41859A" w14:textId="77777777" w:rsidR="00DE0AD6" w:rsidRPr="00E86E22" w:rsidRDefault="00DE0AD6" w:rsidP="00DE0AD6">
      <w:pPr>
        <w:pStyle w:val="Odstavecseseznamem"/>
        <w:overflowPunct/>
        <w:autoSpaceDE/>
        <w:autoSpaceDN/>
        <w:adjustRightInd/>
        <w:spacing w:after="0"/>
        <w:jc w:val="both"/>
        <w:textAlignment w:val="auto"/>
        <w:rPr>
          <w:rFonts w:cs="Arial"/>
        </w:rPr>
      </w:pPr>
      <w:r w:rsidRPr="00E86E22">
        <w:rPr>
          <w:rFonts w:cs="Arial"/>
        </w:rPr>
        <w:t>4mm</w:t>
      </w:r>
      <w:r>
        <w:rPr>
          <w:rFonts w:cs="Arial"/>
        </w:rPr>
        <w:t>/ 14Ar/</w:t>
      </w:r>
      <w:r w:rsidRPr="00E86E22">
        <w:rPr>
          <w:rFonts w:cs="Arial"/>
        </w:rPr>
        <w:t xml:space="preserve"> 4mm</w:t>
      </w:r>
      <w:r>
        <w:rPr>
          <w:rFonts w:cs="Arial"/>
        </w:rPr>
        <w:t>/ 14Ar/</w:t>
      </w:r>
      <w:r w:rsidRPr="00E86E22">
        <w:rPr>
          <w:rFonts w:cs="Arial"/>
        </w:rPr>
        <w:t xml:space="preserve"> 4mm</w:t>
      </w:r>
      <w:r>
        <w:rPr>
          <w:rFonts w:cs="Arial"/>
        </w:rPr>
        <w:t xml:space="preserve">, plyn argon Ar, </w:t>
      </w:r>
    </w:p>
    <w:p w14:paraId="25AF16C6" w14:textId="77777777" w:rsidR="00DE0AD6" w:rsidRPr="00E86E22" w:rsidRDefault="00DE0AD6" w:rsidP="00DE0AD6">
      <w:pPr>
        <w:pStyle w:val="Odstavecseseznamem"/>
        <w:overflowPunct/>
        <w:autoSpaceDE/>
        <w:autoSpaceDN/>
        <w:adjustRightInd/>
        <w:spacing w:after="0"/>
        <w:jc w:val="both"/>
        <w:textAlignment w:val="auto"/>
        <w:rPr>
          <w:rFonts w:cs="Arial"/>
        </w:rPr>
      </w:pPr>
      <w:r w:rsidRPr="00E86E22">
        <w:rPr>
          <w:rFonts w:cs="Arial"/>
        </w:rPr>
        <w:t>Ug=0,6</w:t>
      </w:r>
      <w:r>
        <w:rPr>
          <w:rFonts w:cs="Arial"/>
        </w:rPr>
        <w:t>W/m2K</w:t>
      </w:r>
      <w:r w:rsidRPr="00E86E22">
        <w:rPr>
          <w:rFonts w:cs="Arial"/>
        </w:rPr>
        <w:t>, LT=7</w:t>
      </w:r>
      <w:r>
        <w:rPr>
          <w:rFonts w:cs="Arial"/>
        </w:rPr>
        <w:t>1</w:t>
      </w:r>
      <w:r w:rsidRPr="00E86E22">
        <w:rPr>
          <w:rFonts w:cs="Arial"/>
        </w:rPr>
        <w:t xml:space="preserve">%, </w:t>
      </w:r>
      <w:r>
        <w:rPr>
          <w:rFonts w:cs="Arial"/>
        </w:rPr>
        <w:t>g=50%, Lr=15%, SC= 0,58%</w:t>
      </w:r>
    </w:p>
    <w:p w14:paraId="49097BC0" w14:textId="77777777" w:rsidR="00B63C59" w:rsidRPr="00E86E22" w:rsidRDefault="00B63C59" w:rsidP="009218A8">
      <w:pPr>
        <w:pStyle w:val="Odstavecseseznamem"/>
        <w:numPr>
          <w:ilvl w:val="0"/>
          <w:numId w:val="16"/>
        </w:numPr>
        <w:overflowPunct/>
        <w:autoSpaceDE/>
        <w:autoSpaceDN/>
        <w:adjustRightInd/>
        <w:spacing w:after="0"/>
        <w:jc w:val="both"/>
        <w:textAlignment w:val="auto"/>
        <w:rPr>
          <w:rFonts w:cs="Arial"/>
        </w:rPr>
      </w:pPr>
      <w:r w:rsidRPr="00E86E22">
        <w:rPr>
          <w:rFonts w:cs="Arial"/>
        </w:rPr>
        <w:t>Panikové kování, bezpečnostní zámek</w:t>
      </w:r>
    </w:p>
    <w:p w14:paraId="0BDD5C14" w14:textId="77777777" w:rsidR="008B07B5" w:rsidRPr="00E86E22" w:rsidRDefault="008B07B5" w:rsidP="009218A8">
      <w:pPr>
        <w:overflowPunct/>
        <w:autoSpaceDE/>
        <w:autoSpaceDN/>
        <w:adjustRightInd/>
        <w:spacing w:after="0"/>
        <w:jc w:val="both"/>
        <w:textAlignment w:val="auto"/>
        <w:rPr>
          <w:rFonts w:cs="Arial"/>
        </w:rPr>
      </w:pPr>
      <w:r w:rsidRPr="00E86E22">
        <w:rPr>
          <w:rFonts w:cs="Arial"/>
        </w:rPr>
        <w:t>- Hliníkové dveře (ve štítové stěně součást únikové cesty):</w:t>
      </w:r>
    </w:p>
    <w:p w14:paraId="46223140" w14:textId="77777777" w:rsidR="008B07B5" w:rsidRPr="00E86E22" w:rsidRDefault="008B07B5" w:rsidP="009218A8">
      <w:pPr>
        <w:pStyle w:val="Odstavecseseznamem"/>
        <w:numPr>
          <w:ilvl w:val="0"/>
          <w:numId w:val="24"/>
        </w:numPr>
        <w:overflowPunct/>
        <w:autoSpaceDE/>
        <w:autoSpaceDN/>
        <w:adjustRightInd/>
        <w:spacing w:after="0"/>
        <w:jc w:val="both"/>
        <w:textAlignment w:val="auto"/>
        <w:rPr>
          <w:rFonts w:cs="Arial"/>
        </w:rPr>
      </w:pPr>
      <w:r w:rsidRPr="00E86E22">
        <w:rPr>
          <w:rFonts w:cs="Arial"/>
        </w:rPr>
        <w:t>Počet 1ks</w:t>
      </w:r>
    </w:p>
    <w:p w14:paraId="28C830C1" w14:textId="77777777" w:rsidR="008B07B5" w:rsidRPr="00E86E22" w:rsidRDefault="00DE0AD6" w:rsidP="009218A8">
      <w:pPr>
        <w:pStyle w:val="Odstavecseseznamem"/>
        <w:numPr>
          <w:ilvl w:val="0"/>
          <w:numId w:val="24"/>
        </w:numPr>
        <w:overflowPunct/>
        <w:autoSpaceDE/>
        <w:autoSpaceDN/>
        <w:adjustRightInd/>
        <w:spacing w:after="0"/>
        <w:jc w:val="both"/>
        <w:textAlignment w:val="auto"/>
        <w:rPr>
          <w:rFonts w:cs="Arial"/>
        </w:rPr>
      </w:pPr>
      <w:r>
        <w:rPr>
          <w:rFonts w:cs="Arial"/>
        </w:rPr>
        <w:t>ot</w:t>
      </w:r>
      <w:r w:rsidR="008B07B5" w:rsidRPr="00E86E22">
        <w:rPr>
          <w:rFonts w:cs="Arial"/>
        </w:rPr>
        <w:t>víravé dveře 900/1970mm z hliníkových rámových prvků bez požadavku přerušení tepelného mostu a systémovými panty.</w:t>
      </w:r>
    </w:p>
    <w:p w14:paraId="2303210D" w14:textId="77777777" w:rsidR="008B07B5" w:rsidRPr="00E86E22" w:rsidRDefault="008B07B5" w:rsidP="009218A8">
      <w:pPr>
        <w:pStyle w:val="Odstavecseseznamem"/>
        <w:numPr>
          <w:ilvl w:val="0"/>
          <w:numId w:val="24"/>
        </w:numPr>
        <w:overflowPunct/>
        <w:autoSpaceDE/>
        <w:autoSpaceDN/>
        <w:adjustRightInd/>
        <w:spacing w:after="0"/>
        <w:jc w:val="both"/>
        <w:textAlignment w:val="auto"/>
        <w:rPr>
          <w:rFonts w:cs="Arial"/>
        </w:rPr>
      </w:pPr>
      <w:r w:rsidRPr="00E86E22">
        <w:rPr>
          <w:rFonts w:cs="Arial"/>
        </w:rPr>
        <w:t xml:space="preserve">Zasklení izolačními dvojskly  </w:t>
      </w:r>
    </w:p>
    <w:p w14:paraId="4A17A765" w14:textId="40BB4337" w:rsidR="008B07B5" w:rsidRPr="00E86E22" w:rsidRDefault="008B07B5" w:rsidP="009218A8">
      <w:pPr>
        <w:pStyle w:val="Odstavecseseznamem"/>
        <w:overflowPunct/>
        <w:autoSpaceDE/>
        <w:autoSpaceDN/>
        <w:adjustRightInd/>
        <w:spacing w:after="0"/>
        <w:jc w:val="both"/>
        <w:textAlignment w:val="auto"/>
        <w:rPr>
          <w:rFonts w:cs="Arial"/>
        </w:rPr>
      </w:pPr>
      <w:r w:rsidRPr="00E86E22">
        <w:rPr>
          <w:rFonts w:cs="Arial"/>
        </w:rPr>
        <w:t xml:space="preserve">4mm </w:t>
      </w:r>
      <w:r w:rsidR="00D1053B">
        <w:rPr>
          <w:rFonts w:cs="Arial"/>
        </w:rPr>
        <w:t>/</w:t>
      </w:r>
      <w:r w:rsidRPr="00E86E22">
        <w:rPr>
          <w:rFonts w:cs="Arial"/>
        </w:rPr>
        <w:t>12SWS</w:t>
      </w:r>
      <w:r w:rsidR="00D1053B">
        <w:rPr>
          <w:rFonts w:cs="Arial"/>
        </w:rPr>
        <w:t>/</w:t>
      </w:r>
      <w:r w:rsidRPr="00E86E22">
        <w:rPr>
          <w:rFonts w:cs="Arial"/>
        </w:rPr>
        <w:t xml:space="preserve"> 4mm, Ug=</w:t>
      </w:r>
      <w:r w:rsidR="00DF586F">
        <w:rPr>
          <w:rFonts w:cs="Arial"/>
        </w:rPr>
        <w:t>1,1W/m2K</w:t>
      </w:r>
      <w:r w:rsidRPr="00E86E22">
        <w:rPr>
          <w:rFonts w:cs="Arial"/>
        </w:rPr>
        <w:t>, LT=74%, podání barev 97%</w:t>
      </w:r>
    </w:p>
    <w:p w14:paraId="087DA5F6" w14:textId="77777777" w:rsidR="008B07B5" w:rsidRPr="00E86E22" w:rsidRDefault="008B07B5" w:rsidP="009218A8">
      <w:pPr>
        <w:pStyle w:val="Odstavecseseznamem"/>
        <w:numPr>
          <w:ilvl w:val="0"/>
          <w:numId w:val="24"/>
        </w:numPr>
        <w:overflowPunct/>
        <w:autoSpaceDE/>
        <w:autoSpaceDN/>
        <w:adjustRightInd/>
        <w:spacing w:after="0"/>
        <w:jc w:val="both"/>
        <w:textAlignment w:val="auto"/>
        <w:rPr>
          <w:rFonts w:cs="Arial"/>
        </w:rPr>
      </w:pPr>
      <w:r w:rsidRPr="00E86E22">
        <w:rPr>
          <w:rFonts w:cs="Arial"/>
        </w:rPr>
        <w:t>Panikové kování, bezpečnostní zámek</w:t>
      </w:r>
    </w:p>
    <w:p w14:paraId="575480CB" w14:textId="77777777" w:rsidR="008B07B5" w:rsidRPr="00E86E22" w:rsidRDefault="008B07B5" w:rsidP="009218A8">
      <w:pPr>
        <w:overflowPunct/>
        <w:autoSpaceDE/>
        <w:autoSpaceDN/>
        <w:adjustRightInd/>
        <w:spacing w:after="0"/>
        <w:jc w:val="both"/>
        <w:textAlignment w:val="auto"/>
        <w:rPr>
          <w:rFonts w:cs="Arial"/>
        </w:rPr>
      </w:pPr>
    </w:p>
    <w:p w14:paraId="5FDDCEF3" w14:textId="77777777" w:rsidR="00D2375D" w:rsidRPr="00E86E22" w:rsidRDefault="00D2375D" w:rsidP="009218A8">
      <w:pPr>
        <w:overflowPunct/>
        <w:autoSpaceDE/>
        <w:autoSpaceDN/>
        <w:adjustRightInd/>
        <w:spacing w:after="0"/>
        <w:jc w:val="both"/>
        <w:textAlignment w:val="auto"/>
        <w:rPr>
          <w:rFonts w:cs="Arial"/>
        </w:rPr>
      </w:pPr>
      <w:r w:rsidRPr="00E86E22">
        <w:rPr>
          <w:rFonts w:cs="Arial"/>
        </w:rPr>
        <w:t>- Hliníkové dveře (ve štítové stěně):</w:t>
      </w:r>
    </w:p>
    <w:p w14:paraId="5B592CFF" w14:textId="77777777" w:rsidR="00D2375D" w:rsidRPr="00E86E22" w:rsidRDefault="00D2375D" w:rsidP="009218A8">
      <w:pPr>
        <w:pStyle w:val="Odstavecseseznamem"/>
        <w:numPr>
          <w:ilvl w:val="0"/>
          <w:numId w:val="24"/>
        </w:numPr>
        <w:overflowPunct/>
        <w:autoSpaceDE/>
        <w:autoSpaceDN/>
        <w:adjustRightInd/>
        <w:spacing w:after="0"/>
        <w:jc w:val="both"/>
        <w:textAlignment w:val="auto"/>
        <w:rPr>
          <w:rFonts w:cs="Arial"/>
        </w:rPr>
      </w:pPr>
      <w:r w:rsidRPr="00E86E22">
        <w:rPr>
          <w:rFonts w:cs="Arial"/>
        </w:rPr>
        <w:t xml:space="preserve">Počet </w:t>
      </w:r>
      <w:r w:rsidR="008B07B5" w:rsidRPr="00E86E22">
        <w:rPr>
          <w:rFonts w:cs="Arial"/>
        </w:rPr>
        <w:t>3</w:t>
      </w:r>
      <w:r w:rsidRPr="00E86E22">
        <w:rPr>
          <w:rFonts w:cs="Arial"/>
        </w:rPr>
        <w:t>ks</w:t>
      </w:r>
    </w:p>
    <w:p w14:paraId="072021FC" w14:textId="77777777" w:rsidR="00D2375D" w:rsidRPr="00E86E22" w:rsidRDefault="00D2375D" w:rsidP="009218A8">
      <w:pPr>
        <w:pStyle w:val="Odstavecseseznamem"/>
        <w:numPr>
          <w:ilvl w:val="0"/>
          <w:numId w:val="24"/>
        </w:numPr>
        <w:overflowPunct/>
        <w:autoSpaceDE/>
        <w:autoSpaceDN/>
        <w:adjustRightInd/>
        <w:spacing w:after="0"/>
        <w:jc w:val="both"/>
        <w:textAlignment w:val="auto"/>
        <w:rPr>
          <w:rFonts w:cs="Arial"/>
        </w:rPr>
      </w:pPr>
      <w:r w:rsidRPr="00E86E22">
        <w:rPr>
          <w:rFonts w:cs="Arial"/>
        </w:rPr>
        <w:t>otevíravé dveře 900/1970mm z hliníkových rámových prvk</w:t>
      </w:r>
      <w:r w:rsidR="006E1F1D" w:rsidRPr="00E86E22">
        <w:rPr>
          <w:rFonts w:cs="Arial"/>
        </w:rPr>
        <w:t>ů</w:t>
      </w:r>
      <w:r w:rsidRPr="00E86E22">
        <w:rPr>
          <w:rFonts w:cs="Arial"/>
        </w:rPr>
        <w:t xml:space="preserve"> </w:t>
      </w:r>
      <w:r w:rsidR="006E1F1D" w:rsidRPr="00E86E22">
        <w:rPr>
          <w:rFonts w:cs="Arial"/>
        </w:rPr>
        <w:t xml:space="preserve">bez požadavku </w:t>
      </w:r>
      <w:r w:rsidRPr="00E86E22">
        <w:rPr>
          <w:rFonts w:cs="Arial"/>
        </w:rPr>
        <w:t>přerušen</w:t>
      </w:r>
      <w:r w:rsidR="006E1F1D" w:rsidRPr="00E86E22">
        <w:rPr>
          <w:rFonts w:cs="Arial"/>
        </w:rPr>
        <w:t>í</w:t>
      </w:r>
      <w:r w:rsidRPr="00E86E22">
        <w:rPr>
          <w:rFonts w:cs="Arial"/>
        </w:rPr>
        <w:t xml:space="preserve"> tepeln</w:t>
      </w:r>
      <w:r w:rsidR="006E1F1D" w:rsidRPr="00E86E22">
        <w:rPr>
          <w:rFonts w:cs="Arial"/>
        </w:rPr>
        <w:t>ého</w:t>
      </w:r>
      <w:r w:rsidRPr="00E86E22">
        <w:rPr>
          <w:rFonts w:cs="Arial"/>
        </w:rPr>
        <w:t xml:space="preserve"> most</w:t>
      </w:r>
      <w:r w:rsidR="006E1F1D" w:rsidRPr="00E86E22">
        <w:rPr>
          <w:rFonts w:cs="Arial"/>
        </w:rPr>
        <w:t>u</w:t>
      </w:r>
      <w:r w:rsidRPr="00E86E22">
        <w:rPr>
          <w:rFonts w:cs="Arial"/>
        </w:rPr>
        <w:t xml:space="preserve"> a systémovými panty.</w:t>
      </w:r>
    </w:p>
    <w:p w14:paraId="76C470DF" w14:textId="77777777" w:rsidR="00D2375D" w:rsidRPr="00E86E22" w:rsidRDefault="00D2375D" w:rsidP="009218A8">
      <w:pPr>
        <w:pStyle w:val="Odstavecseseznamem"/>
        <w:numPr>
          <w:ilvl w:val="0"/>
          <w:numId w:val="24"/>
        </w:numPr>
        <w:overflowPunct/>
        <w:autoSpaceDE/>
        <w:autoSpaceDN/>
        <w:adjustRightInd/>
        <w:spacing w:after="0"/>
        <w:jc w:val="both"/>
        <w:textAlignment w:val="auto"/>
        <w:rPr>
          <w:rFonts w:cs="Arial"/>
        </w:rPr>
      </w:pPr>
      <w:r w:rsidRPr="00E86E22">
        <w:rPr>
          <w:rFonts w:cs="Arial"/>
        </w:rPr>
        <w:t xml:space="preserve">Zasklení izolačními </w:t>
      </w:r>
      <w:r w:rsidR="006E1F1D" w:rsidRPr="00E86E22">
        <w:rPr>
          <w:rFonts w:cs="Arial"/>
        </w:rPr>
        <w:t xml:space="preserve">dvojskly </w:t>
      </w:r>
      <w:r w:rsidRPr="00E86E22">
        <w:rPr>
          <w:rFonts w:cs="Arial"/>
        </w:rPr>
        <w:t xml:space="preserve"> </w:t>
      </w:r>
    </w:p>
    <w:p w14:paraId="692B2148" w14:textId="6B0E5C16" w:rsidR="00D1053B" w:rsidRPr="00E86E22" w:rsidRDefault="00D1053B" w:rsidP="00D1053B">
      <w:pPr>
        <w:pStyle w:val="Odstavecseseznamem"/>
        <w:overflowPunct/>
        <w:autoSpaceDE/>
        <w:autoSpaceDN/>
        <w:adjustRightInd/>
        <w:spacing w:after="0"/>
        <w:jc w:val="both"/>
        <w:textAlignment w:val="auto"/>
        <w:rPr>
          <w:rFonts w:cs="Arial"/>
        </w:rPr>
      </w:pPr>
      <w:r w:rsidRPr="00E86E22">
        <w:rPr>
          <w:rFonts w:cs="Arial"/>
        </w:rPr>
        <w:t xml:space="preserve">4mm </w:t>
      </w:r>
      <w:r>
        <w:rPr>
          <w:rFonts w:cs="Arial"/>
        </w:rPr>
        <w:t>/</w:t>
      </w:r>
      <w:r w:rsidRPr="00E86E22">
        <w:rPr>
          <w:rFonts w:cs="Arial"/>
        </w:rPr>
        <w:t>12SWS</w:t>
      </w:r>
      <w:r>
        <w:rPr>
          <w:rFonts w:cs="Arial"/>
        </w:rPr>
        <w:t>/</w:t>
      </w:r>
      <w:r w:rsidRPr="00E86E22">
        <w:rPr>
          <w:rFonts w:cs="Arial"/>
        </w:rPr>
        <w:t xml:space="preserve"> 4mm, Ug=</w:t>
      </w:r>
      <w:r w:rsidR="003824AF">
        <w:rPr>
          <w:rFonts w:cs="Arial"/>
        </w:rPr>
        <w:t>1,1</w:t>
      </w:r>
      <w:r w:rsidR="003824AF" w:rsidRPr="003824AF">
        <w:rPr>
          <w:rFonts w:cs="Arial"/>
        </w:rPr>
        <w:t xml:space="preserve"> </w:t>
      </w:r>
      <w:r w:rsidR="003824AF">
        <w:rPr>
          <w:rFonts w:cs="Arial"/>
        </w:rPr>
        <w:t>W/m2K</w:t>
      </w:r>
      <w:r w:rsidRPr="00E86E22">
        <w:rPr>
          <w:rFonts w:cs="Arial"/>
        </w:rPr>
        <w:t>, LT=74%, podání barev 97%</w:t>
      </w:r>
    </w:p>
    <w:p w14:paraId="36A8B42E" w14:textId="77777777" w:rsidR="00D2375D" w:rsidRDefault="006E1F1D" w:rsidP="009218A8">
      <w:pPr>
        <w:pStyle w:val="Odstavecseseznamem"/>
        <w:numPr>
          <w:ilvl w:val="0"/>
          <w:numId w:val="24"/>
        </w:numPr>
        <w:overflowPunct/>
        <w:autoSpaceDE/>
        <w:autoSpaceDN/>
        <w:adjustRightInd/>
        <w:spacing w:after="0"/>
        <w:jc w:val="both"/>
        <w:textAlignment w:val="auto"/>
        <w:rPr>
          <w:rFonts w:cs="Arial"/>
        </w:rPr>
      </w:pPr>
      <w:r w:rsidRPr="00E86E22">
        <w:rPr>
          <w:rFonts w:cs="Arial"/>
        </w:rPr>
        <w:t>Klika/klika</w:t>
      </w:r>
      <w:r w:rsidR="00D2375D" w:rsidRPr="00E86E22">
        <w:rPr>
          <w:rFonts w:cs="Arial"/>
        </w:rPr>
        <w:t>, bezpečnostní zámek</w:t>
      </w:r>
    </w:p>
    <w:p w14:paraId="01150735" w14:textId="77777777" w:rsidR="006463D6" w:rsidRPr="00E86E22" w:rsidRDefault="006463D6" w:rsidP="006463D6">
      <w:pPr>
        <w:overflowPunct/>
        <w:autoSpaceDE/>
        <w:autoSpaceDN/>
        <w:adjustRightInd/>
        <w:spacing w:after="0"/>
        <w:jc w:val="both"/>
        <w:textAlignment w:val="auto"/>
        <w:rPr>
          <w:rFonts w:cs="Arial"/>
        </w:rPr>
      </w:pPr>
      <w:commentRangeStart w:id="36"/>
      <w:r w:rsidRPr="00E86E22">
        <w:rPr>
          <w:rFonts w:cs="Arial"/>
        </w:rPr>
        <w:t xml:space="preserve">- </w:t>
      </w:r>
      <w:r>
        <w:rPr>
          <w:rFonts w:cs="Arial"/>
        </w:rPr>
        <w:t>Lávka pro údržbu střechy</w:t>
      </w:r>
      <w:r w:rsidRPr="00E86E22">
        <w:rPr>
          <w:rFonts w:cs="Arial"/>
        </w:rPr>
        <w:t>:</w:t>
      </w:r>
    </w:p>
    <w:p w14:paraId="1EC21C1A" w14:textId="77777777" w:rsidR="006463D6" w:rsidRDefault="006463D6" w:rsidP="006463D6">
      <w:pPr>
        <w:pStyle w:val="Odstavecseseznamem"/>
        <w:numPr>
          <w:ilvl w:val="0"/>
          <w:numId w:val="24"/>
        </w:numPr>
        <w:overflowPunct/>
        <w:autoSpaceDE/>
        <w:autoSpaceDN/>
        <w:adjustRightInd/>
        <w:spacing w:after="0"/>
        <w:jc w:val="both"/>
        <w:textAlignment w:val="auto"/>
        <w:rPr>
          <w:rFonts w:cs="Arial"/>
        </w:rPr>
      </w:pPr>
      <w:r>
        <w:rPr>
          <w:rFonts w:cs="Arial"/>
        </w:rPr>
        <w:t>V rámci dodavatelské dokumentace vyřešit konstrukci a způsob uchycení lávky pro údržbu střechy a záchytný systém pro horolezecké čištění skleníku.</w:t>
      </w:r>
    </w:p>
    <w:p w14:paraId="17BCCC7E" w14:textId="77777777" w:rsidR="006463D6" w:rsidRDefault="006463D6" w:rsidP="006463D6">
      <w:pPr>
        <w:pStyle w:val="Odstavecseseznamem"/>
        <w:numPr>
          <w:ilvl w:val="0"/>
          <w:numId w:val="24"/>
        </w:numPr>
        <w:overflowPunct/>
        <w:autoSpaceDE/>
        <w:autoSpaceDN/>
        <w:adjustRightInd/>
        <w:spacing w:after="0"/>
        <w:jc w:val="both"/>
        <w:textAlignment w:val="auto"/>
        <w:rPr>
          <w:rFonts w:cs="Arial"/>
        </w:rPr>
      </w:pPr>
      <w:r>
        <w:rPr>
          <w:rFonts w:cs="Arial"/>
        </w:rPr>
        <w:lastRenderedPageBreak/>
        <w:t>Lávku umístit v úžlabí nad odvodňovacím žlabem společně s úchyty pro horolezecké čištění.</w:t>
      </w:r>
    </w:p>
    <w:p w14:paraId="40FDC1D9" w14:textId="77777777" w:rsidR="006463D6" w:rsidRDefault="006463D6" w:rsidP="006463D6">
      <w:pPr>
        <w:pStyle w:val="Odstavecseseznamem"/>
        <w:numPr>
          <w:ilvl w:val="0"/>
          <w:numId w:val="24"/>
        </w:numPr>
        <w:overflowPunct/>
        <w:autoSpaceDE/>
        <w:autoSpaceDN/>
        <w:adjustRightInd/>
        <w:spacing w:after="0"/>
        <w:jc w:val="both"/>
        <w:textAlignment w:val="auto"/>
        <w:rPr>
          <w:rFonts w:cs="Arial"/>
        </w:rPr>
      </w:pPr>
      <w:r w:rsidRPr="00D816F5">
        <w:rPr>
          <w:rFonts w:cs="Arial"/>
        </w:rPr>
        <w:t>Konstrukce je žárově pozinkována ponorem. Spojovací materiál nerez.</w:t>
      </w:r>
      <w:commentRangeEnd w:id="36"/>
      <w:r>
        <w:rPr>
          <w:rStyle w:val="Odkaznakoment"/>
        </w:rPr>
        <w:commentReference w:id="36"/>
      </w:r>
    </w:p>
    <w:p w14:paraId="62026946" w14:textId="77777777" w:rsidR="006463D6" w:rsidRPr="00D816F5" w:rsidRDefault="006463D6" w:rsidP="006463D6">
      <w:pPr>
        <w:pStyle w:val="Odstavecseseznamem"/>
        <w:numPr>
          <w:ilvl w:val="0"/>
          <w:numId w:val="24"/>
        </w:numPr>
        <w:overflowPunct/>
        <w:autoSpaceDE/>
        <w:autoSpaceDN/>
        <w:adjustRightInd/>
        <w:spacing w:after="0"/>
        <w:jc w:val="both"/>
        <w:textAlignment w:val="auto"/>
        <w:rPr>
          <w:rFonts w:cs="Arial"/>
        </w:rPr>
      </w:pPr>
      <w:r w:rsidRPr="001B5E33">
        <w:rPr>
          <w:rFonts w:cs="Arial"/>
        </w:rPr>
        <w:t>Veškerý použitý spojovací materiál bude z nerezové oceli A4. Konstrukční řešení kotvení hliníkové konstrukce k nosné ocelové konstrukci musí zabránit elektrochemické korozi (důsledné oddělení materiálů - PVC podložky, EPDM folie, použití nerez prvků - A4 apod).</w:t>
      </w:r>
    </w:p>
    <w:p w14:paraId="118D96DF" w14:textId="77777777" w:rsidR="003D60D9" w:rsidRDefault="003D60D9" w:rsidP="005C0985">
      <w:pPr>
        <w:overflowPunct/>
        <w:autoSpaceDE/>
        <w:autoSpaceDN/>
        <w:adjustRightInd/>
        <w:spacing w:after="0"/>
        <w:jc w:val="both"/>
        <w:textAlignment w:val="auto"/>
        <w:rPr>
          <w:rFonts w:cs="Arial"/>
          <w:b/>
        </w:rPr>
      </w:pPr>
    </w:p>
    <w:p w14:paraId="7FE1A6D3" w14:textId="77777777" w:rsidR="005C0985" w:rsidRDefault="005C0985" w:rsidP="005C0985">
      <w:pPr>
        <w:overflowPunct/>
        <w:autoSpaceDE/>
        <w:autoSpaceDN/>
        <w:adjustRightInd/>
        <w:spacing w:after="0"/>
        <w:jc w:val="both"/>
        <w:textAlignment w:val="auto"/>
        <w:rPr>
          <w:rFonts w:cs="Arial"/>
          <w:b/>
        </w:rPr>
      </w:pPr>
      <w:r w:rsidRPr="00E86E22">
        <w:rPr>
          <w:rFonts w:cs="Arial"/>
          <w:b/>
        </w:rPr>
        <w:t xml:space="preserve">Nová konstrukce podlahy </w:t>
      </w:r>
      <w:r>
        <w:rPr>
          <w:rFonts w:cs="Arial"/>
          <w:b/>
        </w:rPr>
        <w:t>o</w:t>
      </w:r>
      <w:r w:rsidRPr="00E86E22">
        <w:rPr>
          <w:rFonts w:cs="Arial"/>
          <w:b/>
        </w:rPr>
        <w:t>zn. P</w:t>
      </w:r>
      <w:r>
        <w:rPr>
          <w:rFonts w:cs="Arial"/>
          <w:b/>
        </w:rPr>
        <w:t>2</w:t>
      </w:r>
      <w:r w:rsidRPr="00E86E22">
        <w:rPr>
          <w:rFonts w:cs="Arial"/>
          <w:b/>
        </w:rPr>
        <w:t xml:space="preserve">: m.č. </w:t>
      </w:r>
      <w:r>
        <w:rPr>
          <w:rFonts w:cs="Arial"/>
          <w:b/>
        </w:rPr>
        <w:t>407</w:t>
      </w:r>
    </w:p>
    <w:p w14:paraId="0EC9E73D" w14:textId="77777777" w:rsidR="005C0985" w:rsidRPr="00E86E22" w:rsidRDefault="005C0985" w:rsidP="005C0985">
      <w:pPr>
        <w:overflowPunct/>
        <w:autoSpaceDE/>
        <w:autoSpaceDN/>
        <w:adjustRightInd/>
        <w:spacing w:after="0"/>
        <w:jc w:val="both"/>
        <w:textAlignment w:val="auto"/>
        <w:rPr>
          <w:rFonts w:cs="Arial"/>
        </w:rPr>
      </w:pPr>
      <w:r w:rsidRPr="00E86E22">
        <w:rPr>
          <w:rFonts w:cs="Arial"/>
        </w:rPr>
        <w:t>Skladba podlahy:</w:t>
      </w:r>
      <w:r>
        <w:rPr>
          <w:rFonts w:cs="Arial"/>
        </w:rPr>
        <w:t xml:space="preserve"> NAVRHOVANÉ VRSTVY</w:t>
      </w:r>
    </w:p>
    <w:p w14:paraId="72B8C8ED" w14:textId="77777777" w:rsidR="005C0985" w:rsidRPr="005C0985" w:rsidRDefault="005C0985" w:rsidP="005C0985">
      <w:pPr>
        <w:pStyle w:val="Odstavecseseznamem"/>
        <w:numPr>
          <w:ilvl w:val="0"/>
          <w:numId w:val="26"/>
        </w:numPr>
        <w:autoSpaceDE/>
        <w:autoSpaceDN/>
        <w:adjustRightInd/>
        <w:jc w:val="both"/>
        <w:rPr>
          <w:rFonts w:cs="Arial"/>
        </w:rPr>
      </w:pPr>
      <w:r w:rsidRPr="005C0985">
        <w:rPr>
          <w:rFonts w:cs="Arial"/>
        </w:rPr>
        <w:t xml:space="preserve">Nášlapná vrstva keramická dlažba chemicky odolná + lepící tmel  </w:t>
      </w:r>
    </w:p>
    <w:p w14:paraId="36012E06" w14:textId="77777777" w:rsidR="005C0985" w:rsidRPr="005C0985" w:rsidRDefault="005C0985" w:rsidP="005C0985">
      <w:pPr>
        <w:pStyle w:val="Odstavecseseznamem"/>
        <w:numPr>
          <w:ilvl w:val="0"/>
          <w:numId w:val="26"/>
        </w:numPr>
        <w:autoSpaceDE/>
        <w:autoSpaceDN/>
        <w:adjustRightInd/>
        <w:jc w:val="both"/>
        <w:rPr>
          <w:rFonts w:cs="Arial"/>
        </w:rPr>
      </w:pPr>
      <w:r w:rsidRPr="005C0985">
        <w:rPr>
          <w:rFonts w:cs="Arial"/>
        </w:rPr>
        <w:t xml:space="preserve">Penetrace ředěný + hydroizolace stěrkou, utěsnění rohů příčnou elastickou těsnící páskou, hydroizolace vytažena 200mm nad okolní stěny </w:t>
      </w:r>
    </w:p>
    <w:p w14:paraId="664F74D1" w14:textId="77777777" w:rsidR="005C0985" w:rsidRPr="005C0985" w:rsidRDefault="005C0985" w:rsidP="005C0985">
      <w:pPr>
        <w:pStyle w:val="Odstavecseseznamem"/>
        <w:numPr>
          <w:ilvl w:val="0"/>
          <w:numId w:val="26"/>
        </w:numPr>
        <w:autoSpaceDE/>
        <w:autoSpaceDN/>
        <w:adjustRightInd/>
        <w:jc w:val="both"/>
        <w:rPr>
          <w:rFonts w:cs="Arial"/>
        </w:rPr>
      </w:pPr>
      <w:r w:rsidRPr="005C0985">
        <w:rPr>
          <w:rFonts w:cs="Arial"/>
        </w:rPr>
        <w:t>Samonivelační cementový potěr (dle ČSN EN 13813  pevnost v tlaku C20</w:t>
      </w:r>
    </w:p>
    <w:p w14:paraId="11417190" w14:textId="77777777" w:rsidR="005C0985" w:rsidRDefault="005C0985" w:rsidP="005C0985">
      <w:pPr>
        <w:pStyle w:val="Odstavecseseznamem"/>
        <w:autoSpaceDE/>
        <w:autoSpaceDN/>
        <w:adjustRightInd/>
        <w:jc w:val="both"/>
        <w:rPr>
          <w:rFonts w:cs="Arial"/>
        </w:rPr>
      </w:pPr>
      <w:r w:rsidRPr="005C0985">
        <w:rPr>
          <w:rFonts w:cs="Arial"/>
        </w:rPr>
        <w:t>pevnost v tahu za ohybu min.5MPa</w:t>
      </w:r>
    </w:p>
    <w:p w14:paraId="16AE498D" w14:textId="77777777" w:rsidR="005C0985" w:rsidRDefault="005C0985" w:rsidP="005C0985">
      <w:pPr>
        <w:autoSpaceDE/>
        <w:autoSpaceDN/>
        <w:adjustRightInd/>
        <w:jc w:val="both"/>
        <w:rPr>
          <w:rFonts w:cs="Arial"/>
        </w:rPr>
      </w:pPr>
      <w:r>
        <w:rPr>
          <w:rFonts w:cs="Arial"/>
        </w:rPr>
        <w:t xml:space="preserve">Podlaha bude vyspádována k podlahové vpusti. Tloušťka podlahy 65mm. Tloušťka podlahy v místě vpusti min 45mm. </w:t>
      </w:r>
    </w:p>
    <w:p w14:paraId="37486E74" w14:textId="77777777" w:rsidR="005C0985" w:rsidRDefault="005C0985" w:rsidP="005C0985">
      <w:pPr>
        <w:autoSpaceDE/>
        <w:autoSpaceDN/>
        <w:adjustRightInd/>
        <w:jc w:val="both"/>
        <w:rPr>
          <w:rFonts w:cs="Arial"/>
        </w:rPr>
      </w:pPr>
      <w:r>
        <w:rPr>
          <w:rFonts w:cs="Arial"/>
        </w:rPr>
        <w:t>Stávající hydroizolace a separační folie pod vybouranou betonovou mazaninou budou nahrazeny za nové</w:t>
      </w:r>
      <w:r w:rsidR="00387AEF">
        <w:rPr>
          <w:rFonts w:cs="Arial"/>
        </w:rPr>
        <w:t xml:space="preserve"> (o stejných parametrech)</w:t>
      </w:r>
      <w:r>
        <w:rPr>
          <w:rFonts w:cs="Arial"/>
        </w:rPr>
        <w:t xml:space="preserve"> a vytaženy 100mm na svislé kce</w:t>
      </w:r>
      <w:r w:rsidR="00F365FE">
        <w:rPr>
          <w:rFonts w:cs="Arial"/>
        </w:rPr>
        <w:t>.</w:t>
      </w:r>
    </w:p>
    <w:p w14:paraId="70C235E0" w14:textId="77777777" w:rsidR="00387AEF" w:rsidRPr="00387AEF" w:rsidRDefault="00387AEF" w:rsidP="00387AEF">
      <w:pPr>
        <w:autoSpaceDE/>
        <w:autoSpaceDN/>
        <w:adjustRightInd/>
        <w:jc w:val="both"/>
        <w:rPr>
          <w:rFonts w:cs="Arial"/>
        </w:rPr>
      </w:pPr>
      <w:r w:rsidRPr="00387AEF">
        <w:rPr>
          <w:rFonts w:cs="Arial"/>
        </w:rPr>
        <w:t xml:space="preserve">Dle požadavků uživatele bude podlaha vyměněna z důvodů zatýkání přes stávající kci podlahy  </w:t>
      </w:r>
    </w:p>
    <w:p w14:paraId="6599B521" w14:textId="77777777" w:rsidR="00387AEF" w:rsidRPr="00387AEF" w:rsidRDefault="00387AEF" w:rsidP="00387AEF">
      <w:pPr>
        <w:autoSpaceDE/>
        <w:autoSpaceDN/>
        <w:adjustRightInd/>
        <w:jc w:val="both"/>
        <w:rPr>
          <w:rFonts w:cs="Arial"/>
        </w:rPr>
      </w:pPr>
      <w:r w:rsidRPr="00387AEF">
        <w:rPr>
          <w:rFonts w:cs="Arial"/>
        </w:rPr>
        <w:t>Před vybouráním podlahy a po dokončení podlahy provést zátopovou zkoušku</w:t>
      </w:r>
      <w:r w:rsidR="003A167E">
        <w:rPr>
          <w:rFonts w:cs="Arial"/>
        </w:rPr>
        <w:t xml:space="preserve"> </w:t>
      </w:r>
      <w:r w:rsidRPr="00387AEF">
        <w:rPr>
          <w:rFonts w:cs="Arial"/>
        </w:rPr>
        <w:t>(popis provádění viz technická zpráva)</w:t>
      </w:r>
      <w:r>
        <w:rPr>
          <w:rFonts w:cs="Arial"/>
        </w:rPr>
        <w:t xml:space="preserve"> </w:t>
      </w:r>
      <w:r w:rsidRPr="00387AEF">
        <w:rPr>
          <w:rFonts w:cs="Arial"/>
        </w:rPr>
        <w:t>- z důvodu drahé technologie umístěné v nižších patrech</w:t>
      </w:r>
    </w:p>
    <w:p w14:paraId="54C69C69" w14:textId="77777777" w:rsidR="00387AEF" w:rsidRDefault="00387AEF" w:rsidP="00387AEF">
      <w:pPr>
        <w:autoSpaceDE/>
        <w:autoSpaceDN/>
        <w:adjustRightInd/>
        <w:jc w:val="both"/>
        <w:rPr>
          <w:rFonts w:cs="Arial"/>
        </w:rPr>
      </w:pPr>
      <w:r w:rsidRPr="00387AEF">
        <w:rPr>
          <w:rFonts w:cs="Arial"/>
        </w:rPr>
        <w:t xml:space="preserve">Oddilatovat betonovou podlahu od svislých kcí pomocí dilatační pásky 5/80  </w:t>
      </w:r>
    </w:p>
    <w:p w14:paraId="626B57C9" w14:textId="77777777" w:rsidR="00D2375D" w:rsidRPr="00E86E22" w:rsidRDefault="00D2375D" w:rsidP="009218A8">
      <w:pPr>
        <w:pStyle w:val="Odstavecseseznamem"/>
        <w:overflowPunct/>
        <w:autoSpaceDE/>
        <w:autoSpaceDN/>
        <w:adjustRightInd/>
        <w:spacing w:after="0"/>
        <w:jc w:val="both"/>
        <w:textAlignment w:val="auto"/>
        <w:rPr>
          <w:rFonts w:cs="Arial"/>
        </w:rPr>
      </w:pPr>
    </w:p>
    <w:p w14:paraId="4B13AC96" w14:textId="77777777" w:rsidR="006E1F1D" w:rsidRPr="00E86E22" w:rsidRDefault="00652AAD" w:rsidP="009218A8">
      <w:pPr>
        <w:overflowPunct/>
        <w:autoSpaceDE/>
        <w:autoSpaceDN/>
        <w:adjustRightInd/>
        <w:spacing w:after="0"/>
        <w:jc w:val="both"/>
        <w:textAlignment w:val="auto"/>
        <w:rPr>
          <w:rFonts w:cs="Arial"/>
          <w:b/>
        </w:rPr>
      </w:pPr>
      <w:r w:rsidRPr="00E86E22">
        <w:rPr>
          <w:rFonts w:cs="Arial"/>
          <w:b/>
        </w:rPr>
        <w:t>Nová k</w:t>
      </w:r>
      <w:r w:rsidR="006E1F1D" w:rsidRPr="00E86E22">
        <w:rPr>
          <w:rFonts w:cs="Arial"/>
          <w:b/>
        </w:rPr>
        <w:t>onstrukce podlahy ve skleníku</w:t>
      </w:r>
      <w:r w:rsidRPr="00E86E22">
        <w:rPr>
          <w:rFonts w:cs="Arial"/>
          <w:b/>
        </w:rPr>
        <w:t xml:space="preserve"> ozn.</w:t>
      </w:r>
      <w:r w:rsidR="006E1F1D" w:rsidRPr="00E86E22">
        <w:rPr>
          <w:rFonts w:cs="Arial"/>
          <w:b/>
        </w:rPr>
        <w:t xml:space="preserve"> P1: </w:t>
      </w:r>
      <w:r w:rsidRPr="00E86E22">
        <w:rPr>
          <w:rFonts w:cs="Arial"/>
          <w:b/>
        </w:rPr>
        <w:t>m.č. 408, 409, 410, 411</w:t>
      </w:r>
    </w:p>
    <w:p w14:paraId="4CD0C5EA" w14:textId="77777777" w:rsidR="00DE52E1" w:rsidRPr="00E86E22" w:rsidRDefault="00DE52E1" w:rsidP="009218A8">
      <w:pPr>
        <w:overflowPunct/>
        <w:autoSpaceDE/>
        <w:autoSpaceDN/>
        <w:adjustRightInd/>
        <w:spacing w:after="0"/>
        <w:jc w:val="both"/>
        <w:textAlignment w:val="auto"/>
        <w:rPr>
          <w:rFonts w:cs="Arial"/>
        </w:rPr>
      </w:pPr>
      <w:r w:rsidRPr="00E86E22">
        <w:rPr>
          <w:rFonts w:cs="Arial"/>
        </w:rPr>
        <w:t>Tloušťka podlahy 80mm. Minimální tl. podlahy v místě vpusti 50mm. Spádovat podlahu do vpusti ve spádu cca 0,5%.</w:t>
      </w:r>
    </w:p>
    <w:p w14:paraId="00459088" w14:textId="77777777" w:rsidR="00DE52E1" w:rsidRPr="00E86E22" w:rsidRDefault="00DE52E1" w:rsidP="009218A8">
      <w:pPr>
        <w:overflowPunct/>
        <w:autoSpaceDE/>
        <w:autoSpaceDN/>
        <w:adjustRightInd/>
        <w:spacing w:after="0"/>
        <w:jc w:val="both"/>
        <w:textAlignment w:val="auto"/>
        <w:rPr>
          <w:rFonts w:cs="Arial"/>
        </w:rPr>
      </w:pPr>
      <w:r w:rsidRPr="00E86E22">
        <w:rPr>
          <w:rFonts w:cs="Arial"/>
        </w:rPr>
        <w:t>Skladba podlahy:</w:t>
      </w:r>
      <w:r w:rsidR="00D2155C">
        <w:rPr>
          <w:rFonts w:cs="Arial"/>
        </w:rPr>
        <w:t xml:space="preserve"> NAVRHOVANÉ VRSTVY</w:t>
      </w:r>
    </w:p>
    <w:p w14:paraId="07C661D0" w14:textId="77777777" w:rsidR="008C4905" w:rsidRPr="00E86E22" w:rsidRDefault="00652AAD" w:rsidP="009218A8">
      <w:pPr>
        <w:pStyle w:val="Odstavecseseznamem"/>
        <w:numPr>
          <w:ilvl w:val="0"/>
          <w:numId w:val="26"/>
        </w:numPr>
        <w:autoSpaceDE/>
        <w:autoSpaceDN/>
        <w:adjustRightInd/>
        <w:jc w:val="both"/>
        <w:rPr>
          <w:rFonts w:cs="Arial"/>
          <w:b/>
          <w:bCs/>
        </w:rPr>
      </w:pPr>
      <w:r w:rsidRPr="00E86E22">
        <w:rPr>
          <w:rFonts w:cs="Arial"/>
        </w:rPr>
        <w:t xml:space="preserve">stěrka </w:t>
      </w:r>
    </w:p>
    <w:p w14:paraId="60A32913" w14:textId="77777777" w:rsidR="00652AAD" w:rsidRPr="00E86E22" w:rsidRDefault="008C4905" w:rsidP="009218A8">
      <w:pPr>
        <w:pStyle w:val="Odstavecseseznamem"/>
        <w:overflowPunct/>
        <w:autoSpaceDE/>
        <w:autoSpaceDN/>
        <w:adjustRightInd/>
        <w:spacing w:after="0"/>
        <w:jc w:val="both"/>
        <w:textAlignment w:val="auto"/>
        <w:rPr>
          <w:rFonts w:cs="Arial"/>
        </w:rPr>
      </w:pPr>
      <w:r w:rsidRPr="00E86E22">
        <w:rPr>
          <w:rFonts w:cs="Arial"/>
          <w:iCs/>
        </w:rPr>
        <w:t>Rychle tvrdnoucí, elastomerní hydroizolační a ochranná vrstva, čistá polyurea</w:t>
      </w:r>
      <w:r w:rsidRPr="00E86E22">
        <w:rPr>
          <w:rFonts w:cs="Arial"/>
        </w:rPr>
        <w:t xml:space="preserve"> </w:t>
      </w:r>
      <w:r w:rsidR="00652AAD" w:rsidRPr="00E86E22">
        <w:rPr>
          <w:rFonts w:cs="Arial"/>
        </w:rPr>
        <w:t>(max. 5kg/m²)</w:t>
      </w:r>
    </w:p>
    <w:p w14:paraId="6E6BB52D" w14:textId="77777777" w:rsidR="00615052" w:rsidRPr="00E86E22" w:rsidRDefault="009D7A39" w:rsidP="009218A8">
      <w:pPr>
        <w:pStyle w:val="Odstavecseseznamem"/>
        <w:overflowPunct/>
        <w:autoSpaceDE/>
        <w:autoSpaceDN/>
        <w:adjustRightInd/>
        <w:spacing w:after="0"/>
        <w:jc w:val="both"/>
        <w:textAlignment w:val="auto"/>
        <w:rPr>
          <w:rFonts w:cs="Arial"/>
        </w:rPr>
      </w:pPr>
      <w:r w:rsidRPr="00E86E22">
        <w:rPr>
          <w:rFonts w:cs="Arial"/>
        </w:rPr>
        <w:t>Před nanesením polyur</w:t>
      </w:r>
      <w:r w:rsidR="00DE52E1" w:rsidRPr="00E86E22">
        <w:rPr>
          <w:rFonts w:cs="Arial"/>
        </w:rPr>
        <w:t>ey  se případné prasklinky nerovnosti v podkladu zapraví</w:t>
      </w:r>
      <w:r w:rsidRPr="00E86E22">
        <w:rPr>
          <w:rFonts w:cs="Arial"/>
        </w:rPr>
        <w:t xml:space="preserve"> nátěr</w:t>
      </w:r>
      <w:r w:rsidR="00DE52E1" w:rsidRPr="00E86E22">
        <w:rPr>
          <w:rFonts w:cs="Arial"/>
        </w:rPr>
        <w:t>em</w:t>
      </w:r>
      <w:r w:rsidRPr="00E86E22">
        <w:rPr>
          <w:rFonts w:cs="Arial"/>
        </w:rPr>
        <w:t xml:space="preserve"> epoxidovou pryskyřicí, aby bylo zabráněno prorýsování </w:t>
      </w:r>
      <w:r w:rsidR="00DE52E1" w:rsidRPr="00E86E22">
        <w:rPr>
          <w:rFonts w:cs="Arial"/>
        </w:rPr>
        <w:t xml:space="preserve">nerovností podkladu </w:t>
      </w:r>
      <w:r w:rsidRPr="00E86E22">
        <w:rPr>
          <w:rFonts w:cs="Arial"/>
        </w:rPr>
        <w:t>do finální vrstvy z polyurey.</w:t>
      </w:r>
      <w:r w:rsidR="009258B9">
        <w:rPr>
          <w:rFonts w:cs="Arial"/>
        </w:rPr>
        <w:t xml:space="preserve"> Svislé konstrukce nadezdívky třeba odmastit, zbavit nečistot.</w:t>
      </w:r>
    </w:p>
    <w:p w14:paraId="351276DC" w14:textId="77777777" w:rsidR="00615052" w:rsidRPr="00E86E22" w:rsidRDefault="009D7A39" w:rsidP="00615052">
      <w:pPr>
        <w:pStyle w:val="Odstavecseseznamem"/>
        <w:autoSpaceDE/>
        <w:autoSpaceDN/>
        <w:adjustRightInd/>
        <w:jc w:val="both"/>
        <w:rPr>
          <w:rFonts w:cs="Arial"/>
          <w:sz w:val="18"/>
          <w:szCs w:val="18"/>
        </w:rPr>
      </w:pPr>
      <w:r w:rsidRPr="00E86E22">
        <w:rPr>
          <w:rFonts w:cs="Arial"/>
        </w:rPr>
        <w:t>Postup provádění dle technologie dodavatelské firmy.</w:t>
      </w:r>
      <w:r w:rsidR="00615052" w:rsidRPr="00E86E22">
        <w:rPr>
          <w:rFonts w:cs="Arial"/>
          <w:sz w:val="18"/>
          <w:szCs w:val="18"/>
        </w:rPr>
        <w:t xml:space="preserve"> </w:t>
      </w:r>
    </w:p>
    <w:p w14:paraId="2066A4F9" w14:textId="77777777" w:rsidR="009D7A39" w:rsidRPr="00E86E22" w:rsidRDefault="00615052" w:rsidP="00615052">
      <w:pPr>
        <w:pStyle w:val="Odstavecseseznamem"/>
        <w:autoSpaceDE/>
        <w:autoSpaceDN/>
        <w:adjustRightInd/>
        <w:jc w:val="both"/>
        <w:rPr>
          <w:rFonts w:cs="Arial"/>
        </w:rPr>
      </w:pPr>
      <w:r w:rsidRPr="00E86E22">
        <w:rPr>
          <w:rFonts w:cs="Arial"/>
        </w:rPr>
        <w:t>Povrch musí být zbaven cementového mléka, nesoudržných vrstev a musí být odhaleny všechny dutiny pomocí broušení, brokování, tryskání, či pískování na soudržný podklad. Povrch by měl být rovný, nerovnosti se vyspraví před aplikací penetračního nátěru.</w:t>
      </w:r>
    </w:p>
    <w:p w14:paraId="1CD3B023" w14:textId="77777777" w:rsidR="00DE52E1" w:rsidRDefault="00DE52E1" w:rsidP="00DE52E1">
      <w:pPr>
        <w:pStyle w:val="Odstavecseseznamem"/>
        <w:numPr>
          <w:ilvl w:val="0"/>
          <w:numId w:val="26"/>
        </w:numPr>
        <w:overflowPunct/>
        <w:autoSpaceDE/>
        <w:autoSpaceDN/>
        <w:adjustRightInd/>
        <w:spacing w:after="0"/>
        <w:jc w:val="both"/>
        <w:textAlignment w:val="auto"/>
        <w:rPr>
          <w:rFonts w:cs="Arial"/>
        </w:rPr>
      </w:pPr>
      <w:r w:rsidRPr="00E86E22">
        <w:rPr>
          <w:rFonts w:cs="Arial"/>
        </w:rPr>
        <w:t>Cementová litá pěna s vyšší pevností v</w:t>
      </w:r>
      <w:r w:rsidR="007D40FA" w:rsidRPr="00E86E22">
        <w:rPr>
          <w:rFonts w:cs="Arial"/>
        </w:rPr>
        <w:t> </w:t>
      </w:r>
      <w:r w:rsidRPr="00E86E22">
        <w:rPr>
          <w:rFonts w:cs="Arial"/>
        </w:rPr>
        <w:t>tlaku</w:t>
      </w:r>
      <w:r w:rsidR="00D2155C">
        <w:rPr>
          <w:rFonts w:cs="Arial"/>
        </w:rPr>
        <w:t>,</w:t>
      </w:r>
    </w:p>
    <w:p w14:paraId="0018F3BA" w14:textId="77777777" w:rsidR="00D2155C" w:rsidRPr="00E86E22" w:rsidRDefault="00D2155C" w:rsidP="00D2155C">
      <w:pPr>
        <w:pStyle w:val="Odstavecseseznamem"/>
        <w:overflowPunct/>
        <w:autoSpaceDE/>
        <w:autoSpaceDN/>
        <w:adjustRightInd/>
        <w:spacing w:after="0"/>
        <w:jc w:val="both"/>
        <w:textAlignment w:val="auto"/>
        <w:rPr>
          <w:rFonts w:cs="Arial"/>
        </w:rPr>
      </w:pPr>
      <w:r>
        <w:rPr>
          <w:rFonts w:cs="Arial"/>
        </w:rPr>
        <w:t xml:space="preserve">Výztuž kari sítí </w:t>
      </w:r>
      <w:r>
        <w:rPr>
          <w:rFonts w:ascii="ISOCPEUR" w:hAnsi="ISOCPEUR" w:cs="Arial"/>
        </w:rPr>
        <w:t>⌀</w:t>
      </w:r>
      <w:r>
        <w:rPr>
          <w:rFonts w:cs="Arial"/>
        </w:rPr>
        <w:t>8mm oka 150/150mm</w:t>
      </w:r>
    </w:p>
    <w:p w14:paraId="584AE536" w14:textId="77777777" w:rsidR="00DE52E1" w:rsidRPr="00E86E22" w:rsidRDefault="00DE52E1" w:rsidP="00DE52E1">
      <w:pPr>
        <w:pStyle w:val="Odstavecseseznamem"/>
        <w:overflowPunct/>
        <w:autoSpaceDE/>
        <w:autoSpaceDN/>
        <w:adjustRightInd/>
        <w:spacing w:after="0"/>
        <w:jc w:val="both"/>
        <w:textAlignment w:val="auto"/>
        <w:rPr>
          <w:rFonts w:cs="Arial"/>
        </w:rPr>
      </w:pPr>
      <w:r w:rsidRPr="00E86E22">
        <w:rPr>
          <w:rFonts w:cs="Arial"/>
        </w:rPr>
        <w:t>Suchá objemová hmotnost 700kg/m</w:t>
      </w:r>
      <w:r w:rsidRPr="00E86E22">
        <w:rPr>
          <w:rFonts w:cs="Arial"/>
          <w:vertAlign w:val="superscript"/>
        </w:rPr>
        <w:t>3</w:t>
      </w:r>
    </w:p>
    <w:p w14:paraId="4C481CC3" w14:textId="77777777" w:rsidR="00DE52E1" w:rsidRDefault="00DE52E1" w:rsidP="00DE52E1">
      <w:pPr>
        <w:pStyle w:val="Odstavecseseznamem"/>
        <w:overflowPunct/>
        <w:autoSpaceDE/>
        <w:autoSpaceDN/>
        <w:adjustRightInd/>
        <w:spacing w:after="0"/>
        <w:jc w:val="both"/>
        <w:textAlignment w:val="auto"/>
        <w:rPr>
          <w:rFonts w:cs="Arial"/>
        </w:rPr>
      </w:pPr>
      <w:r w:rsidRPr="00E86E22">
        <w:rPr>
          <w:rFonts w:cs="Arial"/>
        </w:rPr>
        <w:t>Pevnost v tlaku 2,0Mpa</w:t>
      </w:r>
    </w:p>
    <w:p w14:paraId="05844BA5" w14:textId="77777777" w:rsidR="00F365FE" w:rsidRDefault="00F365FE" w:rsidP="00DE52E1">
      <w:pPr>
        <w:pStyle w:val="Odstavecseseznamem"/>
        <w:overflowPunct/>
        <w:autoSpaceDE/>
        <w:autoSpaceDN/>
        <w:adjustRightInd/>
        <w:spacing w:after="0"/>
        <w:jc w:val="both"/>
        <w:textAlignment w:val="auto"/>
        <w:rPr>
          <w:rFonts w:cs="Arial"/>
        </w:rPr>
      </w:pPr>
    </w:p>
    <w:p w14:paraId="3F56B483" w14:textId="77777777" w:rsidR="00F365FE" w:rsidRPr="005C0985" w:rsidRDefault="00F365FE" w:rsidP="00F365FE">
      <w:pPr>
        <w:autoSpaceDE/>
        <w:autoSpaceDN/>
        <w:adjustRightInd/>
        <w:jc w:val="both"/>
        <w:rPr>
          <w:rFonts w:cs="Arial"/>
        </w:rPr>
      </w:pPr>
      <w:r>
        <w:rPr>
          <w:rFonts w:cs="Arial"/>
        </w:rPr>
        <w:t xml:space="preserve">Stávající hydroizolace a separační folie pod vybouranou betonovou mazaninou budou nahrazeny za nové </w:t>
      </w:r>
      <w:r w:rsidR="00387AEF">
        <w:rPr>
          <w:rFonts w:cs="Arial"/>
        </w:rPr>
        <w:t xml:space="preserve">(o stejných parametrech) </w:t>
      </w:r>
      <w:r>
        <w:rPr>
          <w:rFonts w:cs="Arial"/>
        </w:rPr>
        <w:t>a vytaženy 100mm na svislé kce.</w:t>
      </w:r>
    </w:p>
    <w:p w14:paraId="7C57C893" w14:textId="77777777" w:rsidR="00DE52E1" w:rsidRPr="00E86E22" w:rsidRDefault="00DE52E1" w:rsidP="009218A8">
      <w:pPr>
        <w:pStyle w:val="Odstavecseseznamem"/>
        <w:overflowPunct/>
        <w:autoSpaceDE/>
        <w:autoSpaceDN/>
        <w:adjustRightInd/>
        <w:spacing w:after="0"/>
        <w:jc w:val="both"/>
        <w:textAlignment w:val="auto"/>
        <w:rPr>
          <w:rFonts w:cs="Arial"/>
        </w:rPr>
      </w:pPr>
    </w:p>
    <w:p w14:paraId="4EB69814" w14:textId="20EFAEAE" w:rsidR="00D8313E" w:rsidRPr="00E86E22" w:rsidRDefault="00D8313E" w:rsidP="009218A8">
      <w:pPr>
        <w:overflowPunct/>
        <w:autoSpaceDE/>
        <w:autoSpaceDN/>
        <w:adjustRightInd/>
        <w:spacing w:after="0"/>
        <w:jc w:val="both"/>
        <w:textAlignment w:val="auto"/>
        <w:rPr>
          <w:rFonts w:cs="Arial"/>
        </w:rPr>
      </w:pPr>
      <w:r w:rsidRPr="00E86E22">
        <w:rPr>
          <w:rFonts w:cs="Arial"/>
        </w:rPr>
        <w:t>Podlahy, na n</w:t>
      </w:r>
      <w:r w:rsidRPr="00E86E22">
        <w:rPr>
          <w:rFonts w:cs="Arial" w:hint="eastAsia"/>
        </w:rPr>
        <w:t>ěž</w:t>
      </w:r>
      <w:r w:rsidRPr="00E86E22">
        <w:rPr>
          <w:rFonts w:cs="Arial"/>
        </w:rPr>
        <w:t xml:space="preserve"> p</w:t>
      </w:r>
      <w:r w:rsidRPr="00E86E22">
        <w:rPr>
          <w:rFonts w:cs="Arial" w:hint="eastAsia"/>
        </w:rPr>
        <w:t>ů</w:t>
      </w:r>
      <w:r w:rsidRPr="00E86E22">
        <w:rPr>
          <w:rFonts w:cs="Arial"/>
        </w:rPr>
        <w:t>sobí odst</w:t>
      </w:r>
      <w:r w:rsidRPr="00E86E22">
        <w:rPr>
          <w:rFonts w:cs="Arial" w:hint="eastAsia"/>
        </w:rPr>
        <w:t>ř</w:t>
      </w:r>
      <w:r w:rsidRPr="00E86E22">
        <w:rPr>
          <w:rFonts w:cs="Arial"/>
        </w:rPr>
        <w:t>íknuta voda, je t</w:t>
      </w:r>
      <w:r w:rsidRPr="00E86E22">
        <w:rPr>
          <w:rFonts w:cs="Arial" w:hint="eastAsia"/>
        </w:rPr>
        <w:t>ř</w:t>
      </w:r>
      <w:r w:rsidRPr="00E86E22">
        <w:rPr>
          <w:rFonts w:cs="Arial"/>
        </w:rPr>
        <w:t>eba po obvodu ut</w:t>
      </w:r>
      <w:r w:rsidRPr="00E86E22">
        <w:rPr>
          <w:rFonts w:cs="Arial" w:hint="eastAsia"/>
        </w:rPr>
        <w:t>ě</w:t>
      </w:r>
      <w:r w:rsidRPr="00E86E22">
        <w:rPr>
          <w:rFonts w:cs="Arial"/>
        </w:rPr>
        <w:t>snit t</w:t>
      </w:r>
      <w:r w:rsidRPr="00E86E22">
        <w:rPr>
          <w:rFonts w:cs="Arial" w:hint="eastAsia"/>
        </w:rPr>
        <w:t>ě</w:t>
      </w:r>
      <w:r w:rsidRPr="00E86E22">
        <w:rPr>
          <w:rFonts w:cs="Arial"/>
        </w:rPr>
        <w:t>snicí p</w:t>
      </w:r>
      <w:r w:rsidR="005E7186">
        <w:rPr>
          <w:rFonts w:cs="Arial"/>
        </w:rPr>
        <w:t>á</w:t>
      </w:r>
      <w:r w:rsidRPr="00E86E22">
        <w:rPr>
          <w:rFonts w:cs="Arial"/>
        </w:rPr>
        <w:t>skou.</w:t>
      </w:r>
    </w:p>
    <w:p w14:paraId="4DF507AA" w14:textId="260D1843" w:rsidR="00D8313E" w:rsidRPr="00E86E22" w:rsidRDefault="00D8313E" w:rsidP="009218A8">
      <w:pPr>
        <w:overflowPunct/>
        <w:autoSpaceDE/>
        <w:autoSpaceDN/>
        <w:adjustRightInd/>
        <w:spacing w:after="0"/>
        <w:jc w:val="both"/>
        <w:textAlignment w:val="auto"/>
        <w:rPr>
          <w:rFonts w:cs="Arial"/>
        </w:rPr>
      </w:pPr>
      <w:r w:rsidRPr="00E86E22">
        <w:rPr>
          <w:rFonts w:cs="Arial"/>
        </w:rPr>
        <w:t>V závislosti na namáhání vlhkost</w:t>
      </w:r>
      <w:r w:rsidR="005E7186">
        <w:rPr>
          <w:rFonts w:cs="Arial"/>
        </w:rPr>
        <w:t>í</w:t>
      </w:r>
      <w:r w:rsidRPr="00E86E22">
        <w:rPr>
          <w:rFonts w:cs="Arial"/>
        </w:rPr>
        <w:t xml:space="preserve"> musí byt provedena odpovídající opat</w:t>
      </w:r>
      <w:r w:rsidRPr="00E86E22">
        <w:rPr>
          <w:rFonts w:cs="Arial" w:hint="eastAsia"/>
        </w:rPr>
        <w:t>ř</w:t>
      </w:r>
      <w:r w:rsidRPr="00E86E22">
        <w:rPr>
          <w:rFonts w:cs="Arial"/>
        </w:rPr>
        <w:t>eni podle norem, technických list</w:t>
      </w:r>
      <w:r w:rsidRPr="00E86E22">
        <w:rPr>
          <w:rFonts w:cs="Arial" w:hint="eastAsia"/>
        </w:rPr>
        <w:t>ů</w:t>
      </w:r>
      <w:r w:rsidRPr="00E86E22">
        <w:rPr>
          <w:rFonts w:cs="Arial"/>
        </w:rPr>
        <w:t xml:space="preserve"> a doporu</w:t>
      </w:r>
      <w:r w:rsidRPr="00E86E22">
        <w:rPr>
          <w:rFonts w:cs="Arial" w:hint="eastAsia"/>
        </w:rPr>
        <w:t>č</w:t>
      </w:r>
      <w:r w:rsidRPr="00E86E22">
        <w:rPr>
          <w:rFonts w:cs="Arial"/>
        </w:rPr>
        <w:t>eni.</w:t>
      </w:r>
    </w:p>
    <w:p w14:paraId="4C33DAC6" w14:textId="77777777" w:rsidR="00387AEF" w:rsidRDefault="007D40FA" w:rsidP="009218A8">
      <w:pPr>
        <w:overflowPunct/>
        <w:autoSpaceDE/>
        <w:autoSpaceDN/>
        <w:adjustRightInd/>
        <w:spacing w:after="0"/>
        <w:jc w:val="both"/>
        <w:textAlignment w:val="auto"/>
        <w:rPr>
          <w:rFonts w:cs="Arial"/>
        </w:rPr>
      </w:pPr>
      <w:r w:rsidRPr="00E86E22">
        <w:rPr>
          <w:rFonts w:cs="Arial"/>
        </w:rPr>
        <w:t xml:space="preserve">V místě napojení stěrky </w:t>
      </w:r>
      <w:r w:rsidR="002E2395" w:rsidRPr="00E86E22">
        <w:rPr>
          <w:rFonts w:cs="Arial"/>
        </w:rPr>
        <w:t>na podlahovou vpusť nutno provést:</w:t>
      </w:r>
      <w:r w:rsidR="00BB168D" w:rsidRPr="00E86E22">
        <w:rPr>
          <w:rFonts w:cs="Arial"/>
        </w:rPr>
        <w:t xml:space="preserve"> </w:t>
      </w:r>
      <w:r w:rsidR="00387AEF">
        <w:rPr>
          <w:rFonts w:cs="Arial"/>
        </w:rPr>
        <w:t>(viz detail podlahové vpusti)</w:t>
      </w:r>
    </w:p>
    <w:p w14:paraId="7C5CCBD9" w14:textId="77777777" w:rsidR="002E2395" w:rsidRPr="00E86E22" w:rsidRDefault="00387AEF" w:rsidP="009218A8">
      <w:pPr>
        <w:overflowPunct/>
        <w:autoSpaceDE/>
        <w:autoSpaceDN/>
        <w:adjustRightInd/>
        <w:spacing w:after="0"/>
        <w:jc w:val="both"/>
        <w:textAlignment w:val="auto"/>
        <w:rPr>
          <w:rFonts w:cs="Arial"/>
        </w:rPr>
      </w:pPr>
      <w:r>
        <w:rPr>
          <w:rFonts w:cs="Arial"/>
        </w:rPr>
        <w:t xml:space="preserve">Provádění </w:t>
      </w:r>
      <w:r w:rsidR="00BB168D" w:rsidRPr="00E86E22">
        <w:rPr>
          <w:rFonts w:cs="Arial"/>
        </w:rPr>
        <w:t>dle technologie dodavatele stěrky</w:t>
      </w:r>
    </w:p>
    <w:p w14:paraId="0F052F95" w14:textId="77777777" w:rsidR="007D40FA" w:rsidRPr="00E86E22" w:rsidRDefault="002E2395" w:rsidP="009218A8">
      <w:pPr>
        <w:overflowPunct/>
        <w:autoSpaceDE/>
        <w:autoSpaceDN/>
        <w:adjustRightInd/>
        <w:spacing w:after="0"/>
        <w:jc w:val="both"/>
        <w:textAlignment w:val="auto"/>
        <w:rPr>
          <w:rFonts w:cs="Arial"/>
        </w:rPr>
      </w:pPr>
      <w:r w:rsidRPr="00E86E22">
        <w:rPr>
          <w:rFonts w:cs="Arial"/>
        </w:rPr>
        <w:t>- před vložením vpusti bude proveden nástřik hydroizolační stěrky</w:t>
      </w:r>
      <w:r w:rsidR="0046490C" w:rsidRPr="00E86E22">
        <w:rPr>
          <w:rFonts w:cs="Arial"/>
        </w:rPr>
        <w:t xml:space="preserve"> na beton </w:t>
      </w:r>
    </w:p>
    <w:p w14:paraId="54FF2265" w14:textId="77777777" w:rsidR="0046490C" w:rsidRPr="00E86E22" w:rsidRDefault="0046490C" w:rsidP="009218A8">
      <w:pPr>
        <w:overflowPunct/>
        <w:autoSpaceDE/>
        <w:autoSpaceDN/>
        <w:adjustRightInd/>
        <w:spacing w:after="0"/>
        <w:jc w:val="both"/>
        <w:textAlignment w:val="auto"/>
        <w:rPr>
          <w:rFonts w:cs="Arial"/>
        </w:rPr>
      </w:pPr>
      <w:r w:rsidRPr="00E86E22">
        <w:rPr>
          <w:rFonts w:cs="Arial"/>
        </w:rPr>
        <w:t xml:space="preserve">- vloží se tělo vpusti </w:t>
      </w:r>
    </w:p>
    <w:p w14:paraId="5AD77087" w14:textId="77777777" w:rsidR="0046490C" w:rsidRPr="00E86E22" w:rsidRDefault="0046490C" w:rsidP="009218A8">
      <w:pPr>
        <w:overflowPunct/>
        <w:autoSpaceDE/>
        <w:autoSpaceDN/>
        <w:adjustRightInd/>
        <w:spacing w:after="0"/>
        <w:jc w:val="both"/>
        <w:textAlignment w:val="auto"/>
        <w:rPr>
          <w:rFonts w:cs="Arial"/>
        </w:rPr>
      </w:pPr>
      <w:r w:rsidRPr="00E86E22">
        <w:rPr>
          <w:rFonts w:cs="Arial"/>
        </w:rPr>
        <w:t xml:space="preserve">- </w:t>
      </w:r>
      <w:r w:rsidR="005C0985">
        <w:rPr>
          <w:rFonts w:cs="Arial"/>
        </w:rPr>
        <w:t xml:space="preserve">přetažení manžety vpusti stěrkou a případné </w:t>
      </w:r>
      <w:r w:rsidR="00A478FB" w:rsidRPr="00E86E22">
        <w:rPr>
          <w:rFonts w:cs="Arial"/>
        </w:rPr>
        <w:t xml:space="preserve">zatmelení vpusti polyuretanovým tmelem </w:t>
      </w:r>
    </w:p>
    <w:p w14:paraId="1604E434" w14:textId="77777777" w:rsidR="002E2395" w:rsidRDefault="002E2395" w:rsidP="009218A8">
      <w:pPr>
        <w:overflowPunct/>
        <w:autoSpaceDE/>
        <w:autoSpaceDN/>
        <w:adjustRightInd/>
        <w:spacing w:after="0"/>
        <w:jc w:val="both"/>
        <w:textAlignment w:val="auto"/>
        <w:rPr>
          <w:rFonts w:cs="Arial"/>
        </w:rPr>
      </w:pPr>
    </w:p>
    <w:p w14:paraId="54B36DB7" w14:textId="77777777" w:rsidR="00387AEF" w:rsidRPr="00387AEF" w:rsidRDefault="00387AEF" w:rsidP="00387AEF">
      <w:pPr>
        <w:overflowPunct/>
        <w:autoSpaceDE/>
        <w:autoSpaceDN/>
        <w:adjustRightInd/>
        <w:spacing w:after="0"/>
        <w:jc w:val="both"/>
        <w:textAlignment w:val="auto"/>
        <w:rPr>
          <w:rFonts w:cs="Arial"/>
        </w:rPr>
      </w:pPr>
      <w:r w:rsidRPr="00387AEF">
        <w:rPr>
          <w:rFonts w:cs="Arial"/>
        </w:rPr>
        <w:t>-Před vybouráním podlahy a po dokončení podlahy provést zátopovou zkoušku</w:t>
      </w:r>
      <w:r w:rsidR="003A167E">
        <w:rPr>
          <w:rFonts w:cs="Arial"/>
        </w:rPr>
        <w:t xml:space="preserve"> </w:t>
      </w:r>
      <w:r w:rsidRPr="00387AEF">
        <w:rPr>
          <w:rFonts w:cs="Arial"/>
        </w:rPr>
        <w:t>(popis provádění viz technická zpráva)</w:t>
      </w:r>
      <w:r>
        <w:rPr>
          <w:rFonts w:cs="Arial"/>
        </w:rPr>
        <w:t xml:space="preserve"> </w:t>
      </w:r>
      <w:r w:rsidRPr="00387AEF">
        <w:rPr>
          <w:rFonts w:cs="Arial"/>
        </w:rPr>
        <w:t>- z důvodu drahé technologie umístěné v nižších patrech</w:t>
      </w:r>
    </w:p>
    <w:p w14:paraId="0284E29F" w14:textId="77777777" w:rsidR="00387AEF" w:rsidRPr="00387AEF" w:rsidRDefault="00387AEF" w:rsidP="00387AEF">
      <w:pPr>
        <w:overflowPunct/>
        <w:autoSpaceDE/>
        <w:autoSpaceDN/>
        <w:adjustRightInd/>
        <w:spacing w:after="0"/>
        <w:jc w:val="both"/>
        <w:textAlignment w:val="auto"/>
        <w:rPr>
          <w:rFonts w:cs="Arial"/>
        </w:rPr>
      </w:pPr>
      <w:r w:rsidRPr="00387AEF">
        <w:rPr>
          <w:rFonts w:cs="Arial"/>
        </w:rPr>
        <w:t xml:space="preserve">-Oddilatovat betonovou podlahu od svislých kcí a dilatace v betonu pomocí dilatační pásky 5/80  </w:t>
      </w:r>
    </w:p>
    <w:p w14:paraId="3EF698C5" w14:textId="77777777" w:rsidR="00387AEF" w:rsidRPr="00E86E22" w:rsidRDefault="00387AEF" w:rsidP="009218A8">
      <w:pPr>
        <w:overflowPunct/>
        <w:autoSpaceDE/>
        <w:autoSpaceDN/>
        <w:adjustRightInd/>
        <w:spacing w:after="0"/>
        <w:jc w:val="both"/>
        <w:textAlignment w:val="auto"/>
        <w:rPr>
          <w:rFonts w:cs="Arial"/>
        </w:rPr>
      </w:pPr>
    </w:p>
    <w:p w14:paraId="154FA173" w14:textId="77777777" w:rsidR="004C373B" w:rsidRPr="00E86E22" w:rsidRDefault="009F2CFF" w:rsidP="009218A8">
      <w:pPr>
        <w:overflowPunct/>
        <w:autoSpaceDE/>
        <w:autoSpaceDN/>
        <w:adjustRightInd/>
        <w:spacing w:after="0"/>
        <w:jc w:val="both"/>
        <w:textAlignment w:val="auto"/>
        <w:rPr>
          <w:rFonts w:cs="Arial"/>
          <w:b/>
        </w:rPr>
      </w:pPr>
      <w:r w:rsidRPr="00E86E22">
        <w:rPr>
          <w:rFonts w:cs="Arial"/>
          <w:b/>
        </w:rPr>
        <w:lastRenderedPageBreak/>
        <w:t xml:space="preserve">Nová konstrukce </w:t>
      </w:r>
      <w:r w:rsidR="00722493" w:rsidRPr="00E86E22">
        <w:rPr>
          <w:rFonts w:cs="Arial"/>
          <w:b/>
        </w:rPr>
        <w:t>navrhované štítové stěny mezi zázemím a exteriérem S2 :</w:t>
      </w:r>
    </w:p>
    <w:p w14:paraId="2AF18821" w14:textId="77777777" w:rsidR="00722493" w:rsidRPr="00E86E22" w:rsidRDefault="00722493"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2x deska 12,5mm, deska do trvale</w:t>
      </w:r>
    </w:p>
    <w:p w14:paraId="0F001B2E" w14:textId="77777777" w:rsidR="00722493" w:rsidRPr="00E86E22" w:rsidRDefault="00722493" w:rsidP="009218A8">
      <w:pPr>
        <w:overflowPunct/>
        <w:autoSpaceDE/>
        <w:autoSpaceDN/>
        <w:adjustRightInd/>
        <w:spacing w:after="0"/>
        <w:ind w:left="360" w:firstLine="348"/>
        <w:jc w:val="both"/>
        <w:textAlignment w:val="auto"/>
        <w:rPr>
          <w:rFonts w:cs="Arial"/>
        </w:rPr>
      </w:pPr>
      <w:r w:rsidRPr="00E86E22">
        <w:rPr>
          <w:rFonts w:cs="Arial"/>
        </w:rPr>
        <w:t>vlhkých prostor a exteriéru, rozměr 2,0mx1,25m (0,4kg/m²)</w:t>
      </w:r>
    </w:p>
    <w:p w14:paraId="121F683D" w14:textId="77777777" w:rsidR="00722493" w:rsidRPr="00E86E22" w:rsidRDefault="00722493"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 xml:space="preserve">parozábrana </w:t>
      </w:r>
      <w:r w:rsidR="00387AEF">
        <w:rPr>
          <w:rFonts w:cs="Arial"/>
        </w:rPr>
        <w:t xml:space="preserve"> </w:t>
      </w:r>
      <w:r w:rsidR="00387AEF" w:rsidRPr="00387AEF">
        <w:rPr>
          <w:rFonts w:cs="Arial"/>
        </w:rPr>
        <w:t>živič. pás rd &gt;=1500m</w:t>
      </w:r>
      <w:r w:rsidR="00387AEF">
        <w:rPr>
          <w:rFonts w:cs="Arial"/>
        </w:rPr>
        <w:t xml:space="preserve"> </w:t>
      </w:r>
    </w:p>
    <w:p w14:paraId="59EEAC4C" w14:textId="77777777" w:rsidR="00722493" w:rsidRPr="00E86E22" w:rsidRDefault="00722493"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 xml:space="preserve">kovové nosné profily CW50 + minerální vlna jako tepelná a zvuková </w:t>
      </w:r>
    </w:p>
    <w:p w14:paraId="3454CC08" w14:textId="77777777" w:rsidR="00722493" w:rsidRPr="00E86E22" w:rsidRDefault="00722493" w:rsidP="009218A8">
      <w:pPr>
        <w:pStyle w:val="Odstavecseseznamem"/>
        <w:overflowPunct/>
        <w:autoSpaceDE/>
        <w:autoSpaceDN/>
        <w:adjustRightInd/>
        <w:spacing w:after="0"/>
        <w:jc w:val="both"/>
        <w:textAlignment w:val="auto"/>
        <w:rPr>
          <w:rFonts w:cs="Arial"/>
        </w:rPr>
      </w:pPr>
      <w:r w:rsidRPr="00E86E22">
        <w:rPr>
          <w:rFonts w:cs="Arial"/>
        </w:rPr>
        <w:t>izolace tl.40mm</w:t>
      </w:r>
    </w:p>
    <w:p w14:paraId="34242261" w14:textId="77777777" w:rsidR="00722493" w:rsidRPr="00E86E22" w:rsidRDefault="00722493"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 xml:space="preserve">vzduchová mezera 218mm  </w:t>
      </w:r>
    </w:p>
    <w:p w14:paraId="6947A40D" w14:textId="77777777" w:rsidR="00722493" w:rsidRPr="00E86E22" w:rsidRDefault="00722493"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kovové nosné profily  CW50</w:t>
      </w:r>
    </w:p>
    <w:p w14:paraId="7C6D6521" w14:textId="77777777" w:rsidR="00722493" w:rsidRPr="00E86E22" w:rsidRDefault="00722493"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2x deska 12,5mm, deska do trvale</w:t>
      </w:r>
    </w:p>
    <w:p w14:paraId="0BCD9E19" w14:textId="77777777" w:rsidR="00722493" w:rsidRPr="00E86E22" w:rsidRDefault="00722493" w:rsidP="009218A8">
      <w:pPr>
        <w:pStyle w:val="Odstavecseseznamem"/>
        <w:overflowPunct/>
        <w:autoSpaceDE/>
        <w:autoSpaceDN/>
        <w:adjustRightInd/>
        <w:spacing w:after="0"/>
        <w:jc w:val="both"/>
        <w:textAlignment w:val="auto"/>
        <w:rPr>
          <w:rFonts w:cs="Arial"/>
        </w:rPr>
      </w:pPr>
      <w:r w:rsidRPr="00E86E22">
        <w:rPr>
          <w:rFonts w:cs="Arial"/>
        </w:rPr>
        <w:t>vlhkých prostor a exteriéru, rozměr 2,0mx1,25m</w:t>
      </w:r>
    </w:p>
    <w:p w14:paraId="6A36E957" w14:textId="5F688E04" w:rsidR="00722493" w:rsidRPr="00E86E22" w:rsidRDefault="00722493"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tepelná izolace z minerálních vláken tl.100mm</w:t>
      </w:r>
    </w:p>
    <w:p w14:paraId="57A29AA7" w14:textId="77777777" w:rsidR="00722493" w:rsidRPr="003A167E" w:rsidRDefault="00722493" w:rsidP="00DE0AD6">
      <w:pPr>
        <w:pStyle w:val="Odstavecseseznamem"/>
        <w:numPr>
          <w:ilvl w:val="0"/>
          <w:numId w:val="26"/>
        </w:numPr>
        <w:overflowPunct/>
        <w:autoSpaceDE/>
        <w:autoSpaceDN/>
        <w:adjustRightInd/>
        <w:spacing w:after="0"/>
        <w:jc w:val="both"/>
        <w:textAlignment w:val="auto"/>
        <w:rPr>
          <w:rFonts w:cs="Arial"/>
        </w:rPr>
      </w:pPr>
      <w:r w:rsidRPr="003A167E">
        <w:rPr>
          <w:rFonts w:cs="Arial"/>
        </w:rPr>
        <w:t>pojistná kontaktní paropropustná hydroizolační</w:t>
      </w:r>
      <w:r w:rsidR="0059098C" w:rsidRPr="003A167E">
        <w:rPr>
          <w:rFonts w:cs="Arial"/>
        </w:rPr>
        <w:t xml:space="preserve"> živič. pás rd &gt;=1500m </w:t>
      </w:r>
    </w:p>
    <w:p w14:paraId="1413CFAA" w14:textId="77777777" w:rsidR="00722493" w:rsidRPr="00E86E22" w:rsidRDefault="00722493"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nový bondový obklad tl. 4mm (stejný typ obkladu  jako již realizovaný, RAL 9006)</w:t>
      </w:r>
    </w:p>
    <w:p w14:paraId="57125BD0" w14:textId="77777777" w:rsidR="004C373B" w:rsidRPr="00E86E22" w:rsidRDefault="004C373B" w:rsidP="009218A8">
      <w:pPr>
        <w:overflowPunct/>
        <w:autoSpaceDE/>
        <w:autoSpaceDN/>
        <w:adjustRightInd/>
        <w:spacing w:after="0"/>
        <w:jc w:val="both"/>
        <w:textAlignment w:val="auto"/>
        <w:rPr>
          <w:rFonts w:cs="Arial"/>
        </w:rPr>
      </w:pPr>
    </w:p>
    <w:p w14:paraId="76591719" w14:textId="77777777" w:rsidR="006259CB" w:rsidRPr="00E86E22" w:rsidRDefault="006259CB" w:rsidP="009218A8">
      <w:pPr>
        <w:overflowPunct/>
        <w:autoSpaceDE/>
        <w:autoSpaceDN/>
        <w:adjustRightInd/>
        <w:spacing w:after="0"/>
        <w:jc w:val="both"/>
        <w:textAlignment w:val="auto"/>
        <w:rPr>
          <w:rFonts w:cs="Arial"/>
          <w:b/>
        </w:rPr>
      </w:pPr>
      <w:r w:rsidRPr="00E86E22">
        <w:rPr>
          <w:rFonts w:cs="Arial"/>
          <w:b/>
        </w:rPr>
        <w:t>Nová konstrukce navrhované štítové stěny mezi zázemím a skleníkem S1 :</w:t>
      </w:r>
    </w:p>
    <w:p w14:paraId="52D8006F" w14:textId="77777777" w:rsidR="006259CB" w:rsidRPr="00E86E22" w:rsidRDefault="003A167E" w:rsidP="009218A8">
      <w:pPr>
        <w:pStyle w:val="Odstavecseseznamem"/>
        <w:numPr>
          <w:ilvl w:val="0"/>
          <w:numId w:val="26"/>
        </w:numPr>
        <w:overflowPunct/>
        <w:autoSpaceDE/>
        <w:autoSpaceDN/>
        <w:adjustRightInd/>
        <w:spacing w:after="0"/>
        <w:jc w:val="both"/>
        <w:textAlignment w:val="auto"/>
        <w:rPr>
          <w:rFonts w:cs="Arial"/>
        </w:rPr>
      </w:pPr>
      <w:r>
        <w:rPr>
          <w:rFonts w:cs="Arial"/>
        </w:rPr>
        <w:t xml:space="preserve">2x deska </w:t>
      </w:r>
      <w:r w:rsidR="006259CB" w:rsidRPr="00E86E22">
        <w:rPr>
          <w:rFonts w:cs="Arial"/>
        </w:rPr>
        <w:t>12,5mm</w:t>
      </w:r>
      <w:r>
        <w:rPr>
          <w:rFonts w:cs="Arial"/>
        </w:rPr>
        <w:t xml:space="preserve">, </w:t>
      </w:r>
      <w:r w:rsidR="006259CB" w:rsidRPr="00E86E22">
        <w:rPr>
          <w:rFonts w:cs="Arial"/>
        </w:rPr>
        <w:t>deska do trvale</w:t>
      </w:r>
    </w:p>
    <w:p w14:paraId="439580F5" w14:textId="77777777" w:rsidR="006259CB" w:rsidRPr="00E86E22" w:rsidRDefault="006259CB" w:rsidP="009218A8">
      <w:pPr>
        <w:pStyle w:val="Odstavecseseznamem"/>
        <w:overflowPunct/>
        <w:autoSpaceDE/>
        <w:autoSpaceDN/>
        <w:adjustRightInd/>
        <w:spacing w:after="0"/>
        <w:jc w:val="both"/>
        <w:textAlignment w:val="auto"/>
        <w:rPr>
          <w:rFonts w:cs="Arial"/>
        </w:rPr>
      </w:pPr>
      <w:r w:rsidRPr="00E86E22">
        <w:rPr>
          <w:rFonts w:cs="Arial"/>
        </w:rPr>
        <w:t>vlhkých prostor a exteriéru, rozměr 2,0mx1,25m (0,4kg/m²)</w:t>
      </w:r>
    </w:p>
    <w:p w14:paraId="598120A7" w14:textId="77777777" w:rsidR="0059098C" w:rsidRPr="00E86E22" w:rsidRDefault="0059098C" w:rsidP="0059098C">
      <w:pPr>
        <w:pStyle w:val="Odstavecseseznamem"/>
        <w:numPr>
          <w:ilvl w:val="0"/>
          <w:numId w:val="26"/>
        </w:numPr>
        <w:overflowPunct/>
        <w:autoSpaceDE/>
        <w:autoSpaceDN/>
        <w:adjustRightInd/>
        <w:spacing w:after="0"/>
        <w:jc w:val="both"/>
        <w:textAlignment w:val="auto"/>
        <w:rPr>
          <w:rFonts w:cs="Arial"/>
        </w:rPr>
      </w:pPr>
      <w:r>
        <w:rPr>
          <w:rFonts w:cs="Arial"/>
        </w:rPr>
        <w:t>P</w:t>
      </w:r>
      <w:r w:rsidRPr="00E86E22">
        <w:rPr>
          <w:rFonts w:cs="Arial"/>
        </w:rPr>
        <w:t xml:space="preserve">arozábrana </w:t>
      </w:r>
      <w:r>
        <w:rPr>
          <w:rFonts w:cs="Arial"/>
        </w:rPr>
        <w:t xml:space="preserve"> </w:t>
      </w:r>
      <w:r w:rsidRPr="00387AEF">
        <w:rPr>
          <w:rFonts w:cs="Arial"/>
        </w:rPr>
        <w:t>živič. pás rd &gt;=1500m</w:t>
      </w:r>
      <w:r>
        <w:rPr>
          <w:rFonts w:cs="Arial"/>
        </w:rPr>
        <w:t xml:space="preserve"> </w:t>
      </w:r>
    </w:p>
    <w:p w14:paraId="49CE84DA" w14:textId="77777777" w:rsidR="006259CB" w:rsidRPr="00E86E22" w:rsidRDefault="006259CB"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 xml:space="preserve">kovové nosné profily CW50 + minerální vlna jako tepelná a zvuková </w:t>
      </w:r>
    </w:p>
    <w:p w14:paraId="12CB8567" w14:textId="77777777" w:rsidR="006259CB" w:rsidRPr="00E86E22" w:rsidRDefault="006259CB" w:rsidP="009218A8">
      <w:pPr>
        <w:pStyle w:val="Odstavecseseznamem"/>
        <w:overflowPunct/>
        <w:autoSpaceDE/>
        <w:autoSpaceDN/>
        <w:adjustRightInd/>
        <w:spacing w:after="0"/>
        <w:jc w:val="both"/>
        <w:textAlignment w:val="auto"/>
        <w:rPr>
          <w:rFonts w:cs="Arial"/>
        </w:rPr>
      </w:pPr>
      <w:r w:rsidRPr="00E86E22">
        <w:rPr>
          <w:rFonts w:cs="Arial"/>
        </w:rPr>
        <w:t>izolace tl.40mm</w:t>
      </w:r>
    </w:p>
    <w:p w14:paraId="24C96A9B" w14:textId="77777777" w:rsidR="006259CB" w:rsidRPr="00E86E22" w:rsidRDefault="006259CB"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 xml:space="preserve">vzduchová mezera 218mm  </w:t>
      </w:r>
    </w:p>
    <w:p w14:paraId="5E0B79E6" w14:textId="77777777" w:rsidR="00066B45" w:rsidRPr="00E86E22" w:rsidRDefault="006259CB"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kovové nosné profily CW50</w:t>
      </w:r>
    </w:p>
    <w:p w14:paraId="7950523B" w14:textId="77777777" w:rsidR="006259CB" w:rsidRPr="00E86E22" w:rsidRDefault="006259CB" w:rsidP="009218A8">
      <w:pPr>
        <w:pStyle w:val="Odstavecseseznamem"/>
        <w:numPr>
          <w:ilvl w:val="0"/>
          <w:numId w:val="26"/>
        </w:numPr>
        <w:overflowPunct/>
        <w:autoSpaceDE/>
        <w:autoSpaceDN/>
        <w:adjustRightInd/>
        <w:spacing w:after="0"/>
        <w:jc w:val="both"/>
        <w:textAlignment w:val="auto"/>
        <w:rPr>
          <w:rFonts w:cs="Arial"/>
        </w:rPr>
      </w:pPr>
      <w:r w:rsidRPr="00E86E22">
        <w:rPr>
          <w:rFonts w:cs="Arial"/>
        </w:rPr>
        <w:t>2x deska 12,5mm,</w:t>
      </w:r>
    </w:p>
    <w:p w14:paraId="196F8DEF" w14:textId="77777777" w:rsidR="006259CB" w:rsidRPr="00E86E22" w:rsidRDefault="006259CB" w:rsidP="009218A8">
      <w:pPr>
        <w:pStyle w:val="Odstavecseseznamem"/>
        <w:overflowPunct/>
        <w:autoSpaceDE/>
        <w:autoSpaceDN/>
        <w:adjustRightInd/>
        <w:spacing w:after="0"/>
        <w:jc w:val="both"/>
        <w:textAlignment w:val="auto"/>
        <w:rPr>
          <w:rFonts w:cs="Arial"/>
        </w:rPr>
      </w:pPr>
      <w:r w:rsidRPr="00E86E22">
        <w:rPr>
          <w:rFonts w:cs="Arial"/>
        </w:rPr>
        <w:t>deska do trvale vlhkých prostor a exteriéru,</w:t>
      </w:r>
    </w:p>
    <w:p w14:paraId="67A4BDE6" w14:textId="77777777" w:rsidR="004C373B" w:rsidRDefault="006259CB" w:rsidP="009218A8">
      <w:pPr>
        <w:pStyle w:val="Odstavecseseznamem"/>
        <w:overflowPunct/>
        <w:autoSpaceDE/>
        <w:autoSpaceDN/>
        <w:adjustRightInd/>
        <w:spacing w:after="0"/>
        <w:jc w:val="both"/>
        <w:textAlignment w:val="auto"/>
        <w:rPr>
          <w:rFonts w:cs="Arial"/>
        </w:rPr>
      </w:pPr>
      <w:r w:rsidRPr="00E86E22">
        <w:rPr>
          <w:rFonts w:cs="Arial"/>
        </w:rPr>
        <w:t xml:space="preserve">rozměr 2,0mx1,25m (0,4kg/m²) </w:t>
      </w:r>
    </w:p>
    <w:p w14:paraId="3616039C" w14:textId="77777777" w:rsidR="003D60D9" w:rsidRDefault="003D60D9" w:rsidP="009218A8">
      <w:pPr>
        <w:pStyle w:val="Odstavecseseznamem"/>
        <w:overflowPunct/>
        <w:autoSpaceDE/>
        <w:autoSpaceDN/>
        <w:adjustRightInd/>
        <w:spacing w:after="0"/>
        <w:jc w:val="both"/>
        <w:textAlignment w:val="auto"/>
        <w:rPr>
          <w:rFonts w:cs="Arial"/>
        </w:rPr>
      </w:pPr>
    </w:p>
    <w:p w14:paraId="05955676" w14:textId="77777777" w:rsidR="003D60D9" w:rsidRDefault="003D60D9" w:rsidP="003D60D9">
      <w:pPr>
        <w:overflowPunct/>
        <w:autoSpaceDE/>
        <w:autoSpaceDN/>
        <w:adjustRightInd/>
        <w:spacing w:after="0"/>
        <w:jc w:val="both"/>
        <w:textAlignment w:val="auto"/>
        <w:rPr>
          <w:rFonts w:cs="Arial"/>
          <w:b/>
        </w:rPr>
      </w:pPr>
      <w:r>
        <w:rPr>
          <w:rFonts w:cs="Arial"/>
          <w:b/>
        </w:rPr>
        <w:t>Skladba stávající kce střešního pláště budníku</w:t>
      </w:r>
      <w:r w:rsidRPr="00E86E22">
        <w:rPr>
          <w:rFonts w:cs="Arial"/>
          <w:b/>
        </w:rPr>
        <w:t xml:space="preserve"> S</w:t>
      </w:r>
      <w:r>
        <w:rPr>
          <w:rFonts w:cs="Arial"/>
          <w:b/>
        </w:rPr>
        <w:t>t</w:t>
      </w:r>
      <w:r w:rsidRPr="00E86E22">
        <w:rPr>
          <w:rFonts w:cs="Arial"/>
          <w:b/>
        </w:rPr>
        <w:t xml:space="preserve"> :</w:t>
      </w:r>
    </w:p>
    <w:p w14:paraId="4D2297BA" w14:textId="77777777" w:rsidR="003D60D9" w:rsidRDefault="003D60D9" w:rsidP="003D60D9">
      <w:pPr>
        <w:overflowPunct/>
        <w:autoSpaceDE/>
        <w:autoSpaceDN/>
        <w:adjustRightInd/>
        <w:spacing w:after="0"/>
        <w:jc w:val="both"/>
        <w:textAlignment w:val="auto"/>
        <w:rPr>
          <w:rFonts w:cs="Arial"/>
        </w:rPr>
      </w:pPr>
      <w:r>
        <w:rPr>
          <w:rFonts w:cs="Arial"/>
        </w:rPr>
        <w:t>Stávající kačírek bude odstraněn ( z důvodu odlehčení stropní kce), stávající hydroizolační fólie bude nahrazena novou mechanicky kotvenou k podkladu + nov</w:t>
      </w:r>
      <w:r w:rsidR="00203251">
        <w:rPr>
          <w:rFonts w:cs="Arial"/>
        </w:rPr>
        <w:t>á separační textilie :</w:t>
      </w:r>
    </w:p>
    <w:p w14:paraId="43239083" w14:textId="77777777" w:rsidR="003D60D9" w:rsidRPr="003D60D9" w:rsidRDefault="003D60D9" w:rsidP="003D60D9">
      <w:pPr>
        <w:overflowPunct/>
        <w:autoSpaceDE/>
        <w:autoSpaceDN/>
        <w:adjustRightInd/>
        <w:spacing w:after="0"/>
        <w:jc w:val="both"/>
        <w:textAlignment w:val="auto"/>
        <w:rPr>
          <w:rFonts w:cs="Arial"/>
        </w:rPr>
      </w:pPr>
    </w:p>
    <w:p w14:paraId="466BD88B" w14:textId="77777777" w:rsidR="003D60D9" w:rsidRPr="00203251" w:rsidRDefault="003D60D9" w:rsidP="003D60D9">
      <w:pPr>
        <w:pStyle w:val="Odstavecseseznamem"/>
        <w:numPr>
          <w:ilvl w:val="0"/>
          <w:numId w:val="26"/>
        </w:numPr>
        <w:overflowPunct/>
        <w:spacing w:after="0"/>
        <w:textAlignment w:val="auto"/>
        <w:rPr>
          <w:rFonts w:cs="Arial"/>
        </w:rPr>
      </w:pPr>
      <w:r w:rsidRPr="00203251">
        <w:rPr>
          <w:rFonts w:cs="Arial"/>
        </w:rPr>
        <w:t>hydroizolační fólie:</w:t>
      </w:r>
    </w:p>
    <w:p w14:paraId="325F1600" w14:textId="77777777" w:rsidR="003D60D9" w:rsidRPr="00203251" w:rsidRDefault="003D60D9" w:rsidP="00203251">
      <w:pPr>
        <w:pStyle w:val="Odstavecseseznamem"/>
        <w:overflowPunct/>
        <w:spacing w:after="0"/>
        <w:textAlignment w:val="auto"/>
        <w:rPr>
          <w:rFonts w:cs="Arial"/>
        </w:rPr>
      </w:pPr>
      <w:r w:rsidRPr="00203251">
        <w:rPr>
          <w:rFonts w:cs="Arial"/>
        </w:rPr>
        <w:t>fólie na bázi OCC se silnou vyztuženou vložkou uprostřed,</w:t>
      </w:r>
    </w:p>
    <w:p w14:paraId="04DBDF1C" w14:textId="77777777" w:rsidR="003D60D9" w:rsidRPr="00203251" w:rsidRDefault="003D60D9" w:rsidP="00203251">
      <w:pPr>
        <w:pStyle w:val="Odstavecseseznamem"/>
        <w:overflowPunct/>
        <w:spacing w:after="0"/>
        <w:textAlignment w:val="auto"/>
        <w:rPr>
          <w:rFonts w:cs="Arial"/>
        </w:rPr>
      </w:pPr>
      <w:r w:rsidRPr="00203251">
        <w:rPr>
          <w:rFonts w:cs="Arial"/>
        </w:rPr>
        <w:t>z kombinované polyesterové skleněné rohože.</w:t>
      </w:r>
    </w:p>
    <w:p w14:paraId="020AF83D" w14:textId="77777777" w:rsidR="003D60D9" w:rsidRPr="00203251" w:rsidRDefault="003D60D9" w:rsidP="00203251">
      <w:pPr>
        <w:pStyle w:val="Odstavecseseznamem"/>
        <w:overflowPunct/>
        <w:spacing w:after="0"/>
        <w:textAlignment w:val="auto"/>
        <w:rPr>
          <w:rFonts w:cs="Arial"/>
        </w:rPr>
      </w:pPr>
      <w:r w:rsidRPr="00203251">
        <w:rPr>
          <w:rFonts w:cs="Arial"/>
        </w:rPr>
        <w:t xml:space="preserve">Způsob pokládky kotvením, tl.1,8mm </w:t>
      </w:r>
    </w:p>
    <w:p w14:paraId="79E1DF13" w14:textId="77777777" w:rsidR="003D60D9" w:rsidRDefault="00203251" w:rsidP="00203251">
      <w:pPr>
        <w:pStyle w:val="Odstavecseseznamem"/>
        <w:numPr>
          <w:ilvl w:val="0"/>
          <w:numId w:val="26"/>
        </w:numPr>
        <w:overflowPunct/>
        <w:spacing w:after="0"/>
        <w:textAlignment w:val="auto"/>
        <w:rPr>
          <w:rFonts w:cs="Arial"/>
        </w:rPr>
      </w:pPr>
      <w:r>
        <w:rPr>
          <w:rFonts w:cs="Arial"/>
        </w:rPr>
        <w:t>separační vrstva – textilie 300g/m2</w:t>
      </w:r>
    </w:p>
    <w:p w14:paraId="6937CE78" w14:textId="77777777" w:rsidR="00203251" w:rsidRPr="00E86E22" w:rsidRDefault="00203251" w:rsidP="00203251">
      <w:pPr>
        <w:pStyle w:val="Odstavecseseznamem"/>
        <w:numPr>
          <w:ilvl w:val="0"/>
          <w:numId w:val="26"/>
        </w:numPr>
        <w:overflowPunct/>
        <w:spacing w:after="0"/>
        <w:textAlignment w:val="auto"/>
        <w:rPr>
          <w:rFonts w:cs="Arial"/>
        </w:rPr>
      </w:pPr>
      <w:r>
        <w:rPr>
          <w:rFonts w:cs="Arial"/>
        </w:rPr>
        <w:t>stávající souvrství střešního pláště</w:t>
      </w:r>
    </w:p>
    <w:p w14:paraId="1CF8B806" w14:textId="77777777" w:rsidR="003D60D9" w:rsidRPr="003D60D9" w:rsidRDefault="003D60D9" w:rsidP="003D60D9">
      <w:pPr>
        <w:overflowPunct/>
        <w:autoSpaceDE/>
        <w:autoSpaceDN/>
        <w:adjustRightInd/>
        <w:spacing w:after="0"/>
        <w:jc w:val="both"/>
        <w:textAlignment w:val="auto"/>
        <w:rPr>
          <w:rFonts w:cs="Arial"/>
        </w:rPr>
      </w:pPr>
    </w:p>
    <w:p w14:paraId="0CB87D46" w14:textId="77777777" w:rsidR="00B63C59" w:rsidRDefault="00B63C59" w:rsidP="009218A8">
      <w:pPr>
        <w:overflowPunct/>
        <w:autoSpaceDE/>
        <w:autoSpaceDN/>
        <w:adjustRightInd/>
        <w:spacing w:after="0"/>
        <w:jc w:val="both"/>
        <w:textAlignment w:val="auto"/>
        <w:rPr>
          <w:rFonts w:cs="Arial"/>
          <w:b/>
        </w:rPr>
      </w:pPr>
      <w:r w:rsidRPr="00E86E22">
        <w:rPr>
          <w:rFonts w:cs="Arial"/>
          <w:b/>
        </w:rPr>
        <w:t>Stínící systém skleníku:</w:t>
      </w:r>
    </w:p>
    <w:p w14:paraId="53BCA843" w14:textId="55819C60" w:rsidR="001B5F21" w:rsidRDefault="001B5F21" w:rsidP="00DF5080">
      <w:pPr>
        <w:overflowPunct/>
        <w:autoSpaceDE/>
        <w:autoSpaceDN/>
        <w:adjustRightInd/>
        <w:spacing w:after="0"/>
        <w:jc w:val="both"/>
        <w:textAlignment w:val="auto"/>
        <w:rPr>
          <w:rFonts w:cs="Arial"/>
        </w:rPr>
      </w:pPr>
      <w:r w:rsidRPr="001B5F21">
        <w:rPr>
          <w:rFonts w:cs="Arial"/>
        </w:rPr>
        <w:t>Východní, západní a horizontální rovina světlíku je opatřena venkovními roletami</w:t>
      </w:r>
      <w:ins w:id="37" w:author="Türk Tomáš" w:date="2014-07-03T08:43:00Z">
        <w:r w:rsidR="0012269F">
          <w:rPr>
            <w:rFonts w:cs="Arial"/>
          </w:rPr>
          <w:t>. Severní štít bez zastínění.</w:t>
        </w:r>
      </w:ins>
      <w:r w:rsidRPr="001B5F21">
        <w:rPr>
          <w:rFonts w:cs="Arial"/>
        </w:rPr>
        <w:t xml:space="preserve"> </w:t>
      </w:r>
      <w:del w:id="38" w:author="Türk Tomáš" w:date="2014-07-03T08:42:00Z">
        <w:r w:rsidRPr="001B5F21" w:rsidDel="0012269F">
          <w:rPr>
            <w:rFonts w:cs="Arial"/>
          </w:rPr>
          <w:delText>(solární faktor g=0,38, dle EN410), které tvoří v kombinaci se zasklením skleníku (solární faktor g=0,37, dle EN410), Severní štít bez zastínění, celkový SC=0,25"</w:delText>
        </w:r>
        <w:r w:rsidR="00DF5080" w:rsidRPr="00DF5080" w:rsidDel="0012269F">
          <w:rPr>
            <w:rFonts w:cs="Arial"/>
          </w:rPr>
          <w:delText>.</w:delText>
        </w:r>
      </w:del>
    </w:p>
    <w:p w14:paraId="1CAA97A9" w14:textId="09A912E0" w:rsidR="00DF5080" w:rsidRPr="00DF5080" w:rsidRDefault="00DF5080" w:rsidP="00DF5080">
      <w:pPr>
        <w:overflowPunct/>
        <w:autoSpaceDE/>
        <w:autoSpaceDN/>
        <w:adjustRightInd/>
        <w:spacing w:after="0"/>
        <w:jc w:val="both"/>
        <w:textAlignment w:val="auto"/>
        <w:rPr>
          <w:rFonts w:cs="Arial"/>
        </w:rPr>
      </w:pPr>
      <w:r w:rsidRPr="00DF5080">
        <w:rPr>
          <w:rFonts w:cs="Arial"/>
        </w:rPr>
        <w:t>Ovládání separátn</w:t>
      </w:r>
      <w:r>
        <w:rPr>
          <w:rFonts w:cs="Arial"/>
        </w:rPr>
        <w:t>ě</w:t>
      </w:r>
      <w:r w:rsidRPr="00DF5080">
        <w:rPr>
          <w:rFonts w:cs="Arial"/>
        </w:rPr>
        <w:t>. Kotvení konzol a</w:t>
      </w:r>
      <w:r w:rsidR="00065343">
        <w:rPr>
          <w:rFonts w:cs="Arial"/>
        </w:rPr>
        <w:t xml:space="preserve"> </w:t>
      </w:r>
      <w:r w:rsidRPr="00DF5080">
        <w:rPr>
          <w:rFonts w:cs="Arial"/>
        </w:rPr>
        <w:t>vodítek vn</w:t>
      </w:r>
      <w:r>
        <w:rPr>
          <w:rFonts w:cs="Arial"/>
        </w:rPr>
        <w:t>ě</w:t>
      </w:r>
      <w:r w:rsidRPr="00DF5080">
        <w:rPr>
          <w:rFonts w:cs="Arial"/>
        </w:rPr>
        <w:t>jšího stín</w:t>
      </w:r>
      <w:r>
        <w:rPr>
          <w:rFonts w:cs="Arial"/>
        </w:rPr>
        <w:t>ě</w:t>
      </w:r>
      <w:r w:rsidRPr="00DF5080">
        <w:rPr>
          <w:rFonts w:cs="Arial"/>
        </w:rPr>
        <w:t>ní bude k fasádním profil</w:t>
      </w:r>
      <w:r w:rsidR="00065343">
        <w:rPr>
          <w:rFonts w:cs="Arial"/>
        </w:rPr>
        <w:t>ů</w:t>
      </w:r>
      <w:r w:rsidRPr="00DF5080">
        <w:rPr>
          <w:rFonts w:cs="Arial"/>
        </w:rPr>
        <w:t xml:space="preserve">m </w:t>
      </w:r>
      <w:r w:rsidR="00065343">
        <w:rPr>
          <w:rFonts w:cs="Arial"/>
        </w:rPr>
        <w:t>ř</w:t>
      </w:r>
      <w:r w:rsidRPr="00DF5080">
        <w:rPr>
          <w:rFonts w:cs="Arial"/>
        </w:rPr>
        <w:t>ešeno dle p</w:t>
      </w:r>
      <w:r w:rsidR="00065343">
        <w:rPr>
          <w:rFonts w:cs="Arial"/>
        </w:rPr>
        <w:t>ř</w:t>
      </w:r>
      <w:r w:rsidRPr="00DF5080">
        <w:rPr>
          <w:rFonts w:cs="Arial"/>
        </w:rPr>
        <w:t>íslušných</w:t>
      </w:r>
      <w:r w:rsidR="00065343">
        <w:rPr>
          <w:rFonts w:cs="Arial"/>
        </w:rPr>
        <w:t xml:space="preserve"> </w:t>
      </w:r>
      <w:r w:rsidRPr="00DF5080">
        <w:rPr>
          <w:rFonts w:cs="Arial"/>
        </w:rPr>
        <w:t xml:space="preserve">systémových </w:t>
      </w:r>
      <w:r w:rsidR="005E7186" w:rsidRPr="00DF5080">
        <w:rPr>
          <w:rFonts w:cs="Arial"/>
        </w:rPr>
        <w:t>detail</w:t>
      </w:r>
      <w:r w:rsidR="005E7186">
        <w:rPr>
          <w:rFonts w:cs="Arial"/>
        </w:rPr>
        <w:t>ů</w:t>
      </w:r>
      <w:r w:rsidRPr="00DF5080">
        <w:rPr>
          <w:rFonts w:cs="Arial"/>
        </w:rPr>
        <w:t>.</w:t>
      </w:r>
    </w:p>
    <w:p w14:paraId="5788EED5" w14:textId="77777777" w:rsidR="00065343" w:rsidRPr="00DF5080" w:rsidRDefault="00DF5080" w:rsidP="00065343">
      <w:pPr>
        <w:overflowPunct/>
        <w:autoSpaceDE/>
        <w:autoSpaceDN/>
        <w:adjustRightInd/>
        <w:spacing w:after="0"/>
        <w:jc w:val="both"/>
        <w:textAlignment w:val="auto"/>
        <w:rPr>
          <w:rFonts w:cs="Arial"/>
        </w:rPr>
      </w:pPr>
      <w:r w:rsidRPr="00DF5080">
        <w:rPr>
          <w:rFonts w:cs="Arial"/>
        </w:rPr>
        <w:t>Textilní rolety s pevným vedením skrývajícím lanka nuceného rozvinování,</w:t>
      </w:r>
      <w:r w:rsidR="00065343">
        <w:rPr>
          <w:rFonts w:cs="Arial"/>
        </w:rPr>
        <w:t xml:space="preserve"> </w:t>
      </w:r>
      <w:r w:rsidRPr="00DF5080">
        <w:rPr>
          <w:rFonts w:cs="Arial"/>
        </w:rPr>
        <w:t>dolní zát</w:t>
      </w:r>
      <w:r w:rsidR="00065343">
        <w:rPr>
          <w:rFonts w:cs="Arial"/>
        </w:rPr>
        <w:t>ě</w:t>
      </w:r>
      <w:r w:rsidRPr="00DF5080">
        <w:rPr>
          <w:rFonts w:cs="Arial"/>
        </w:rPr>
        <w:t>žová lišta textilie z AL profilu, navíjecí tubus s elektromotorem kapotovaný.</w:t>
      </w:r>
      <w:r w:rsidR="00065343">
        <w:rPr>
          <w:rFonts w:cs="Arial"/>
        </w:rPr>
        <w:t xml:space="preserve"> </w:t>
      </w:r>
      <w:r w:rsidRPr="00DF5080">
        <w:rPr>
          <w:rFonts w:cs="Arial"/>
        </w:rPr>
        <w:t>Celá sestava kotvena pomocí nožek k AL fasádním krokvím. Povrchová úprava krytu</w:t>
      </w:r>
      <w:r w:rsidR="00065343">
        <w:rPr>
          <w:rFonts w:cs="Arial"/>
        </w:rPr>
        <w:t xml:space="preserve"> </w:t>
      </w:r>
      <w:r w:rsidRPr="00DF5080">
        <w:rPr>
          <w:rFonts w:cs="Arial"/>
        </w:rPr>
        <w:t>v</w:t>
      </w:r>
      <w:r w:rsidR="00065343">
        <w:rPr>
          <w:rFonts w:cs="Arial"/>
        </w:rPr>
        <w:t>č</w:t>
      </w:r>
      <w:r w:rsidRPr="00DF5080">
        <w:rPr>
          <w:rFonts w:cs="Arial"/>
        </w:rPr>
        <w:t>. cel, vedení v</w:t>
      </w:r>
      <w:r w:rsidR="00065343">
        <w:rPr>
          <w:rFonts w:cs="Arial"/>
        </w:rPr>
        <w:t>č</w:t>
      </w:r>
      <w:r w:rsidRPr="00DF5080">
        <w:rPr>
          <w:rFonts w:cs="Arial"/>
        </w:rPr>
        <w:t>. koncovek, nožek a lišty vypalovacím lakem v odstínu RAL. Stínící</w:t>
      </w:r>
      <w:r w:rsidR="00065343">
        <w:rPr>
          <w:rFonts w:cs="Arial"/>
        </w:rPr>
        <w:t xml:space="preserve"> </w:t>
      </w:r>
      <w:r w:rsidRPr="00DF5080">
        <w:rPr>
          <w:rFonts w:cs="Arial"/>
        </w:rPr>
        <w:t>textilie sv</w:t>
      </w:r>
      <w:r w:rsidR="00065343">
        <w:rPr>
          <w:rFonts w:cs="Arial"/>
        </w:rPr>
        <w:t>ě</w:t>
      </w:r>
      <w:r w:rsidRPr="00DF5080">
        <w:rPr>
          <w:rFonts w:cs="Arial"/>
        </w:rPr>
        <w:t>tlého odstínu se strukturou vhodnou pro stín</w:t>
      </w:r>
      <w:r w:rsidR="00065343">
        <w:rPr>
          <w:rFonts w:cs="Arial"/>
        </w:rPr>
        <w:t>ě</w:t>
      </w:r>
      <w:r w:rsidRPr="00DF5080">
        <w:rPr>
          <w:rFonts w:cs="Arial"/>
        </w:rPr>
        <w:t>ní skleníku, vysokou pevností,</w:t>
      </w:r>
      <w:r w:rsidR="00065343">
        <w:rPr>
          <w:rFonts w:cs="Arial"/>
        </w:rPr>
        <w:t xml:space="preserve"> </w:t>
      </w:r>
      <w:r w:rsidRPr="00DF5080">
        <w:rPr>
          <w:rFonts w:cs="Arial"/>
        </w:rPr>
        <w:t>odolná proti v</w:t>
      </w:r>
      <w:r w:rsidR="00065343">
        <w:rPr>
          <w:rFonts w:cs="Arial"/>
        </w:rPr>
        <w:t>ě</w:t>
      </w:r>
      <w:r w:rsidRPr="00DF5080">
        <w:rPr>
          <w:rFonts w:cs="Arial"/>
        </w:rPr>
        <w:t>trnému zatížení a UV zá</w:t>
      </w:r>
      <w:r w:rsidR="00065343">
        <w:rPr>
          <w:rFonts w:cs="Arial"/>
        </w:rPr>
        <w:t>ř</w:t>
      </w:r>
      <w:r w:rsidRPr="00DF5080">
        <w:rPr>
          <w:rFonts w:cs="Arial"/>
        </w:rPr>
        <w:t>ení, rozm</w:t>
      </w:r>
      <w:r w:rsidR="00065343">
        <w:rPr>
          <w:rFonts w:cs="Arial"/>
        </w:rPr>
        <w:t>ě</w:t>
      </w:r>
      <w:r w:rsidRPr="00DF5080">
        <w:rPr>
          <w:rFonts w:cs="Arial"/>
        </w:rPr>
        <w:t>rov</w:t>
      </w:r>
      <w:r w:rsidR="00065343">
        <w:rPr>
          <w:rFonts w:cs="Arial"/>
        </w:rPr>
        <w:t>ě</w:t>
      </w:r>
      <w:r w:rsidRPr="00DF5080">
        <w:rPr>
          <w:rFonts w:cs="Arial"/>
        </w:rPr>
        <w:t xml:space="preserve"> stabilní. </w:t>
      </w:r>
    </w:p>
    <w:p w14:paraId="3B3F4350" w14:textId="7C9AF5A7" w:rsidR="00DF5080" w:rsidRDefault="00DF5080" w:rsidP="00DF5080">
      <w:pPr>
        <w:overflowPunct/>
        <w:autoSpaceDE/>
        <w:autoSpaceDN/>
        <w:adjustRightInd/>
        <w:spacing w:after="0"/>
        <w:jc w:val="both"/>
        <w:textAlignment w:val="auto"/>
        <w:rPr>
          <w:rFonts w:cs="Arial"/>
        </w:rPr>
      </w:pPr>
      <w:r w:rsidRPr="00DF5080">
        <w:rPr>
          <w:rFonts w:cs="Arial"/>
        </w:rPr>
        <w:t>Po</w:t>
      </w:r>
      <w:r w:rsidR="00065343">
        <w:rPr>
          <w:rFonts w:cs="Arial"/>
        </w:rPr>
        <w:t>č</w:t>
      </w:r>
      <w:r w:rsidRPr="00DF5080">
        <w:rPr>
          <w:rFonts w:cs="Arial"/>
        </w:rPr>
        <w:t>et a výkon motoru resp. jejich sp</w:t>
      </w:r>
      <w:r w:rsidR="005E7186">
        <w:rPr>
          <w:rFonts w:cs="Arial"/>
        </w:rPr>
        <w:t>ř</w:t>
      </w:r>
      <w:r w:rsidRPr="00DF5080">
        <w:rPr>
          <w:rFonts w:cs="Arial"/>
        </w:rPr>
        <w:t>ažení dle doporu</w:t>
      </w:r>
      <w:r w:rsidR="00065343">
        <w:rPr>
          <w:rFonts w:cs="Arial"/>
        </w:rPr>
        <w:t>č</w:t>
      </w:r>
      <w:r w:rsidRPr="00DF5080">
        <w:rPr>
          <w:rFonts w:cs="Arial"/>
        </w:rPr>
        <w:t>ení výrobce.</w:t>
      </w:r>
    </w:p>
    <w:p w14:paraId="0506170D" w14:textId="77777777" w:rsidR="00DF5080" w:rsidRPr="00DF5080" w:rsidRDefault="00DF5080" w:rsidP="00DF5080">
      <w:pPr>
        <w:overflowPunct/>
        <w:autoSpaceDE/>
        <w:autoSpaceDN/>
        <w:adjustRightInd/>
        <w:spacing w:after="0"/>
        <w:jc w:val="both"/>
        <w:textAlignment w:val="auto"/>
        <w:rPr>
          <w:rFonts w:cs="Arial"/>
        </w:rPr>
      </w:pPr>
    </w:p>
    <w:p w14:paraId="55AF1008" w14:textId="77777777" w:rsidR="00DF5080" w:rsidRPr="003A167E" w:rsidRDefault="003A167E" w:rsidP="003A167E">
      <w:pPr>
        <w:overflowPunct/>
        <w:autoSpaceDE/>
        <w:autoSpaceDN/>
        <w:adjustRightInd/>
        <w:spacing w:after="0"/>
        <w:jc w:val="both"/>
        <w:textAlignment w:val="auto"/>
        <w:rPr>
          <w:rFonts w:cs="Arial"/>
        </w:rPr>
      </w:pPr>
      <w:r>
        <w:rPr>
          <w:rFonts w:cs="Arial"/>
        </w:rPr>
        <w:t>S</w:t>
      </w:r>
      <w:r w:rsidRPr="003A167E">
        <w:rPr>
          <w:rFonts w:cs="Arial"/>
        </w:rPr>
        <w:t>tínící rolety</w:t>
      </w:r>
    </w:p>
    <w:p w14:paraId="3806F998" w14:textId="77777777" w:rsidR="003A167E" w:rsidRPr="003A167E" w:rsidRDefault="003A167E" w:rsidP="003A167E">
      <w:pPr>
        <w:overflowPunct/>
        <w:autoSpaceDE/>
        <w:autoSpaceDN/>
        <w:adjustRightInd/>
        <w:spacing w:after="0"/>
        <w:jc w:val="both"/>
        <w:textAlignment w:val="auto"/>
        <w:rPr>
          <w:rFonts w:cs="Arial"/>
        </w:rPr>
      </w:pPr>
      <w:r w:rsidRPr="003A167E">
        <w:rPr>
          <w:rFonts w:cs="Arial"/>
        </w:rPr>
        <w:t>Množství a specifikace jednotlivých komponentů:</w:t>
      </w:r>
    </w:p>
    <w:p w14:paraId="7EA20B44" w14:textId="77777777" w:rsidR="003A167E" w:rsidRPr="003A167E" w:rsidRDefault="003A167E" w:rsidP="003A167E">
      <w:pPr>
        <w:overflowPunct/>
        <w:autoSpaceDE/>
        <w:autoSpaceDN/>
        <w:adjustRightInd/>
        <w:spacing w:after="0"/>
        <w:jc w:val="both"/>
        <w:textAlignment w:val="auto"/>
        <w:rPr>
          <w:rFonts w:cs="Arial"/>
        </w:rPr>
      </w:pPr>
      <w:r w:rsidRPr="003A167E">
        <w:rPr>
          <w:rFonts w:cs="Arial"/>
        </w:rPr>
        <w:t>Systém je takzvaně předpínavý - díky kladkostroji s pružinami uvnitř zátěžového profilu je látka neustále dopínána.</w:t>
      </w:r>
    </w:p>
    <w:p w14:paraId="299721BF" w14:textId="77777777" w:rsidR="003A167E" w:rsidRPr="003A167E" w:rsidRDefault="003A167E" w:rsidP="003A167E">
      <w:pPr>
        <w:overflowPunct/>
        <w:autoSpaceDE/>
        <w:autoSpaceDN/>
        <w:adjustRightInd/>
        <w:spacing w:after="0"/>
        <w:jc w:val="both"/>
        <w:textAlignment w:val="auto"/>
        <w:rPr>
          <w:rFonts w:cs="Arial"/>
        </w:rPr>
      </w:pPr>
      <w:r w:rsidRPr="003A167E">
        <w:rPr>
          <w:rFonts w:cs="Arial"/>
        </w:rPr>
        <w:t>Box rolety, zátěžový profil a vodící lišty jsou vyrobeny z protlačované slitiny hliníku s vysokou pevností a s povrchovou úpravou RAL 9006.</w:t>
      </w:r>
    </w:p>
    <w:p w14:paraId="25F6618C" w14:textId="77777777" w:rsidR="003A167E" w:rsidRPr="003A167E" w:rsidRDefault="003A167E" w:rsidP="003A167E">
      <w:pPr>
        <w:overflowPunct/>
        <w:autoSpaceDE/>
        <w:autoSpaceDN/>
        <w:adjustRightInd/>
        <w:spacing w:after="0"/>
        <w:jc w:val="both"/>
        <w:textAlignment w:val="auto"/>
        <w:rPr>
          <w:rFonts w:cs="Arial"/>
        </w:rPr>
      </w:pPr>
      <w:r w:rsidRPr="003A167E">
        <w:rPr>
          <w:rFonts w:cs="Arial"/>
        </w:rPr>
        <w:t>Uvnitř boxu se nachází návinová ocelová trubka o průměru 63mm, ve které je umístněn trubkový motor.</w:t>
      </w:r>
    </w:p>
    <w:p w14:paraId="7809046F" w14:textId="23935197" w:rsidR="003A167E" w:rsidRPr="003A167E" w:rsidRDefault="003A167E" w:rsidP="003A167E">
      <w:pPr>
        <w:overflowPunct/>
        <w:autoSpaceDE/>
        <w:autoSpaceDN/>
        <w:adjustRightInd/>
        <w:spacing w:after="0"/>
        <w:jc w:val="both"/>
        <w:textAlignment w:val="auto"/>
        <w:rPr>
          <w:rFonts w:cs="Arial"/>
        </w:rPr>
      </w:pPr>
      <w:r w:rsidRPr="003A167E">
        <w:rPr>
          <w:rFonts w:cs="Arial"/>
        </w:rPr>
        <w:lastRenderedPageBreak/>
        <w:t>Na návinové trubce je navinuta látka, která je díky své technologii, předem předpínána, nejvhodnější pro tento systém rolet.</w:t>
      </w:r>
    </w:p>
    <w:p w14:paraId="0CFC0898" w14:textId="77777777" w:rsidR="003A167E" w:rsidRPr="003A167E" w:rsidRDefault="003A167E" w:rsidP="003A167E">
      <w:pPr>
        <w:overflowPunct/>
        <w:autoSpaceDE/>
        <w:autoSpaceDN/>
        <w:adjustRightInd/>
        <w:spacing w:after="0"/>
        <w:jc w:val="both"/>
        <w:textAlignment w:val="auto"/>
        <w:rPr>
          <w:rFonts w:cs="Arial"/>
        </w:rPr>
      </w:pPr>
      <w:r w:rsidRPr="003A167E">
        <w:rPr>
          <w:rFonts w:cs="Arial"/>
        </w:rPr>
        <w:t>Na návinové trubce jsou rovněž dva plastové kotouče pro navíjení lanka o průměru 1,5mm, které je vedeno ve vodících lištách a napínáno přes kladkostroj uvnitř zátěžového profilu.</w:t>
      </w:r>
    </w:p>
    <w:p w14:paraId="3BE262D8" w14:textId="77777777" w:rsidR="003A167E" w:rsidRDefault="003A167E" w:rsidP="003A167E">
      <w:pPr>
        <w:overflowPunct/>
        <w:autoSpaceDE/>
        <w:autoSpaceDN/>
        <w:adjustRightInd/>
        <w:spacing w:after="0"/>
        <w:jc w:val="both"/>
        <w:textAlignment w:val="auto"/>
        <w:rPr>
          <w:rFonts w:cs="Arial"/>
        </w:rPr>
      </w:pPr>
      <w:r w:rsidRPr="003A167E">
        <w:rPr>
          <w:rFonts w:cs="Arial"/>
        </w:rPr>
        <w:t>Pokud se látka vyvíjí z návinové trubky, tak se lanko navíjí a dopíná látku a naopak.</w:t>
      </w:r>
    </w:p>
    <w:p w14:paraId="76F6D813" w14:textId="77777777" w:rsidR="00A714EB" w:rsidRDefault="00A714EB" w:rsidP="003A167E">
      <w:pPr>
        <w:overflowPunct/>
        <w:autoSpaceDE/>
        <w:autoSpaceDN/>
        <w:adjustRightInd/>
        <w:spacing w:after="0"/>
        <w:jc w:val="both"/>
        <w:textAlignment w:val="auto"/>
        <w:rPr>
          <w:rFonts w:cs="Arial"/>
        </w:rPr>
      </w:pPr>
      <w:r>
        <w:rPr>
          <w:rFonts w:cs="Arial"/>
        </w:rPr>
        <w:t>Technický popis látky:</w:t>
      </w:r>
    </w:p>
    <w:p w14:paraId="76CC4869" w14:textId="77777777" w:rsidR="003A167E" w:rsidRDefault="00A714EB" w:rsidP="003A167E">
      <w:pPr>
        <w:overflowPunct/>
        <w:autoSpaceDE/>
        <w:autoSpaceDN/>
        <w:adjustRightInd/>
        <w:spacing w:after="0"/>
        <w:jc w:val="both"/>
        <w:textAlignment w:val="auto"/>
        <w:rPr>
          <w:rFonts w:cs="Arial"/>
        </w:rPr>
      </w:pPr>
      <w:r w:rsidRPr="00A714EB">
        <w:rPr>
          <w:rFonts w:cs="Arial"/>
          <w:noProof/>
        </w:rPr>
        <w:drawing>
          <wp:inline distT="0" distB="0" distL="0" distR="0" wp14:anchorId="213ABFE5" wp14:editId="65E07467">
            <wp:extent cx="4785756" cy="2236193"/>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871979" cy="2276481"/>
                    </a:xfrm>
                    <a:prstGeom prst="rect">
                      <a:avLst/>
                    </a:prstGeom>
                    <a:noFill/>
                    <a:ln>
                      <a:noFill/>
                    </a:ln>
                  </pic:spPr>
                </pic:pic>
              </a:graphicData>
            </a:graphic>
          </wp:inline>
        </w:drawing>
      </w:r>
    </w:p>
    <w:p w14:paraId="1602D98F" w14:textId="77777777" w:rsidR="00A714EB" w:rsidRDefault="00A714EB" w:rsidP="003A167E">
      <w:pPr>
        <w:overflowPunct/>
        <w:autoSpaceDE/>
        <w:autoSpaceDN/>
        <w:adjustRightInd/>
        <w:spacing w:after="0"/>
        <w:jc w:val="both"/>
        <w:textAlignment w:val="auto"/>
        <w:rPr>
          <w:rFonts w:cs="Arial"/>
        </w:rPr>
      </w:pPr>
      <w:r w:rsidRPr="00A714EB">
        <w:rPr>
          <w:rFonts w:cs="Arial"/>
          <w:noProof/>
        </w:rPr>
        <w:drawing>
          <wp:inline distT="0" distB="0" distL="0" distR="0" wp14:anchorId="6EDE86CE" wp14:editId="69E6828C">
            <wp:extent cx="5369312" cy="184067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17752" cy="1857281"/>
                    </a:xfrm>
                    <a:prstGeom prst="rect">
                      <a:avLst/>
                    </a:prstGeom>
                    <a:noFill/>
                    <a:ln>
                      <a:noFill/>
                    </a:ln>
                  </pic:spPr>
                </pic:pic>
              </a:graphicData>
            </a:graphic>
          </wp:inline>
        </w:drawing>
      </w:r>
    </w:p>
    <w:p w14:paraId="06610EB5" w14:textId="77777777" w:rsidR="00A714EB" w:rsidRDefault="00A714EB" w:rsidP="003A167E">
      <w:pPr>
        <w:overflowPunct/>
        <w:autoSpaceDE/>
        <w:autoSpaceDN/>
        <w:adjustRightInd/>
        <w:spacing w:after="0"/>
        <w:jc w:val="both"/>
        <w:textAlignment w:val="auto"/>
        <w:rPr>
          <w:rFonts w:cs="Arial"/>
        </w:rPr>
      </w:pPr>
    </w:p>
    <w:p w14:paraId="547DDB5E" w14:textId="77777777" w:rsidR="00A714EB" w:rsidRPr="003A167E" w:rsidRDefault="00A714EB" w:rsidP="003A167E">
      <w:pPr>
        <w:overflowPunct/>
        <w:autoSpaceDE/>
        <w:autoSpaceDN/>
        <w:adjustRightInd/>
        <w:spacing w:after="0"/>
        <w:jc w:val="both"/>
        <w:textAlignment w:val="auto"/>
        <w:rPr>
          <w:rFonts w:cs="Arial"/>
        </w:rPr>
      </w:pPr>
    </w:p>
    <w:p w14:paraId="7B558607" w14:textId="77777777" w:rsidR="00280610" w:rsidRDefault="00280610" w:rsidP="00280610">
      <w:pPr>
        <w:overflowPunct/>
        <w:autoSpaceDE/>
        <w:autoSpaceDN/>
        <w:adjustRightInd/>
        <w:spacing w:after="0"/>
        <w:jc w:val="both"/>
        <w:textAlignment w:val="auto"/>
        <w:rPr>
          <w:rFonts w:cs="Arial"/>
        </w:rPr>
      </w:pPr>
    </w:p>
    <w:p w14:paraId="1B03B56E" w14:textId="77777777" w:rsidR="00280610" w:rsidRPr="00280610" w:rsidRDefault="00280610" w:rsidP="00280610">
      <w:pPr>
        <w:overflowPunct/>
        <w:autoSpaceDE/>
        <w:autoSpaceDN/>
        <w:adjustRightInd/>
        <w:spacing w:after="0"/>
        <w:jc w:val="both"/>
        <w:textAlignment w:val="auto"/>
        <w:rPr>
          <w:rFonts w:cs="Arial"/>
          <w:b/>
        </w:rPr>
      </w:pPr>
      <w:r w:rsidRPr="00280610">
        <w:rPr>
          <w:rFonts w:cs="Arial"/>
          <w:b/>
        </w:rPr>
        <w:t>Záruční informace:</w:t>
      </w:r>
    </w:p>
    <w:p w14:paraId="7853EC3D" w14:textId="77777777" w:rsidR="004F2635" w:rsidRPr="00280610" w:rsidRDefault="00280610" w:rsidP="00280610">
      <w:pPr>
        <w:overflowPunct/>
        <w:autoSpaceDE/>
        <w:autoSpaceDN/>
        <w:adjustRightInd/>
        <w:spacing w:after="0"/>
        <w:jc w:val="both"/>
        <w:textAlignment w:val="auto"/>
        <w:rPr>
          <w:rFonts w:cs="Arial"/>
        </w:rPr>
      </w:pPr>
      <w:r>
        <w:rPr>
          <w:rFonts w:cs="Arial"/>
        </w:rPr>
        <w:t>Dle sdělení investora se na kce: svislé a vodorovné kce, střechu, fasádu, hydroizolaci</w:t>
      </w:r>
      <w:r w:rsidRPr="00280610">
        <w:rPr>
          <w:rFonts w:cs="Arial"/>
        </w:rPr>
        <w:t xml:space="preserve"> </w:t>
      </w:r>
      <w:r>
        <w:rPr>
          <w:rFonts w:cs="Arial"/>
        </w:rPr>
        <w:t>vztahuje záruka</w:t>
      </w:r>
    </w:p>
    <w:p w14:paraId="469AD19A" w14:textId="77777777" w:rsidR="00D31C94" w:rsidRPr="00E86E22" w:rsidRDefault="005A1390" w:rsidP="009218A8">
      <w:pPr>
        <w:pStyle w:val="Nadpis2"/>
        <w:keepNext/>
        <w:ind w:left="1134" w:hanging="1134"/>
        <w:jc w:val="both"/>
        <w:rPr>
          <w:rFonts w:ascii="Arial" w:hAnsi="Arial" w:cs="Arial"/>
        </w:rPr>
      </w:pPr>
      <w:bookmarkStart w:id="39" w:name="_Toc390259058"/>
      <w:r w:rsidRPr="00E86E22">
        <w:rPr>
          <w:rFonts w:ascii="Arial" w:hAnsi="Arial" w:cs="Arial"/>
        </w:rPr>
        <w:t>Technologické části</w:t>
      </w:r>
      <w:bookmarkEnd w:id="39"/>
      <w:r w:rsidR="00D31C94" w:rsidRPr="00E86E22">
        <w:rPr>
          <w:rFonts w:ascii="Arial" w:hAnsi="Arial" w:cs="Arial"/>
        </w:rPr>
        <w:t xml:space="preserve"> </w:t>
      </w:r>
    </w:p>
    <w:p w14:paraId="3C67DB16" w14:textId="77777777" w:rsidR="008D06CD" w:rsidRPr="00E86E22" w:rsidRDefault="00936DFC" w:rsidP="009218A8">
      <w:pPr>
        <w:pStyle w:val="Nadpis3"/>
        <w:jc w:val="both"/>
        <w:rPr>
          <w:rFonts w:cs="Arial"/>
        </w:rPr>
      </w:pPr>
      <w:bookmarkStart w:id="40" w:name="_Toc329768721"/>
      <w:bookmarkStart w:id="41" w:name="_Toc390259059"/>
      <w:r w:rsidRPr="00E86E22">
        <w:rPr>
          <w:rFonts w:cs="Arial"/>
        </w:rPr>
        <w:t>Vzduchotechnika a c</w:t>
      </w:r>
      <w:r w:rsidR="008D06CD" w:rsidRPr="00E86E22">
        <w:rPr>
          <w:rFonts w:cs="Arial"/>
        </w:rPr>
        <w:t>hlazení</w:t>
      </w:r>
      <w:bookmarkEnd w:id="40"/>
      <w:bookmarkEnd w:id="41"/>
    </w:p>
    <w:p w14:paraId="774CA22C" w14:textId="77777777" w:rsidR="00936DFC" w:rsidRDefault="00936DFC" w:rsidP="009218A8">
      <w:pPr>
        <w:spacing w:after="0"/>
        <w:jc w:val="both"/>
        <w:rPr>
          <w:rFonts w:cs="Arial"/>
        </w:rPr>
      </w:pPr>
      <w:bookmarkStart w:id="42" w:name="_Toc329768722"/>
      <w:r w:rsidRPr="00E86E22">
        <w:rPr>
          <w:rFonts w:cs="Arial"/>
        </w:rPr>
        <w:t>Vzduchotechnická a klimatizační zařízení pro stavbu zajišťují větrání,</w:t>
      </w:r>
      <w:r w:rsidR="0020266D" w:rsidRPr="00E86E22">
        <w:rPr>
          <w:rFonts w:cs="Arial"/>
        </w:rPr>
        <w:t xml:space="preserve"> </w:t>
      </w:r>
      <w:r w:rsidRPr="00E86E22">
        <w:rPr>
          <w:rFonts w:cs="Arial"/>
        </w:rPr>
        <w:t>vytápění, adiabatické chlazení-vlhčení a kondenzační odvlhčování skleníku.</w:t>
      </w:r>
    </w:p>
    <w:p w14:paraId="51F66141" w14:textId="77777777" w:rsidR="00C53CF2" w:rsidRPr="00E86E22" w:rsidRDefault="00C53CF2" w:rsidP="009218A8">
      <w:pPr>
        <w:spacing w:after="0"/>
        <w:jc w:val="both"/>
        <w:rPr>
          <w:rFonts w:cs="Arial"/>
        </w:rPr>
      </w:pPr>
    </w:p>
    <w:p w14:paraId="73FDCA69" w14:textId="77777777" w:rsidR="003C2EB9" w:rsidRDefault="003C2EB9" w:rsidP="009218A8">
      <w:pPr>
        <w:spacing w:after="0"/>
        <w:jc w:val="both"/>
        <w:rPr>
          <w:rFonts w:cs="Arial"/>
        </w:rPr>
      </w:pPr>
    </w:p>
    <w:p w14:paraId="6A4B0924" w14:textId="65ADCE24" w:rsidR="00C53CF2" w:rsidRPr="00C53CF2" w:rsidRDefault="00C53CF2" w:rsidP="00C53CF2">
      <w:pPr>
        <w:spacing w:after="0"/>
        <w:jc w:val="both"/>
        <w:rPr>
          <w:rFonts w:cs="Arial"/>
        </w:rPr>
      </w:pPr>
      <w:r w:rsidRPr="00C53CF2">
        <w:rPr>
          <w:rFonts w:cs="Arial"/>
        </w:rPr>
        <w:t>Pro pěstební a výzkumné účely je nutno nově navrhovaným zařízením garantovat vnitřní mikroklimatické podmínky každé</w:t>
      </w:r>
      <w:r w:rsidR="005E7186">
        <w:rPr>
          <w:rFonts w:cs="Arial"/>
        </w:rPr>
        <w:t xml:space="preserve"> kóje</w:t>
      </w:r>
      <w:r w:rsidRPr="00C53CF2">
        <w:rPr>
          <w:rFonts w:cs="Arial"/>
        </w:rPr>
        <w:t xml:space="preserve"> skleníku, které jsou pro různá roční období a parametry venkovního prostředí definovány takto:</w:t>
      </w:r>
    </w:p>
    <w:p w14:paraId="5BAA929A" w14:textId="77777777" w:rsidR="00C53CF2" w:rsidRPr="00C53CF2" w:rsidRDefault="00C53CF2" w:rsidP="00C53CF2">
      <w:pPr>
        <w:spacing w:after="0"/>
        <w:jc w:val="both"/>
        <w:rPr>
          <w:rFonts w:cs="Arial"/>
        </w:rPr>
      </w:pPr>
    </w:p>
    <w:p w14:paraId="39C706B2" w14:textId="77777777" w:rsidR="00C53CF2" w:rsidRPr="00C53CF2" w:rsidRDefault="00C53CF2" w:rsidP="00C53CF2">
      <w:pPr>
        <w:spacing w:after="0"/>
        <w:jc w:val="both"/>
        <w:rPr>
          <w:rFonts w:cs="Arial"/>
        </w:rPr>
      </w:pPr>
      <w:r w:rsidRPr="00C53CF2">
        <w:rPr>
          <w:rFonts w:cs="Arial"/>
        </w:rPr>
        <w:t>Letní a zimní vnitřní výpočtová teplota - den:</w:t>
      </w:r>
      <w:r w:rsidRPr="00C53CF2">
        <w:rPr>
          <w:rFonts w:cs="Arial"/>
        </w:rPr>
        <w:tab/>
      </w:r>
      <w:r w:rsidRPr="00C53CF2">
        <w:rPr>
          <w:rFonts w:cs="Arial"/>
        </w:rPr>
        <w:tab/>
        <w:t>t</w:t>
      </w:r>
      <w:r w:rsidRPr="00C53CF2">
        <w:rPr>
          <w:rFonts w:cs="Arial"/>
          <w:vertAlign w:val="subscript"/>
        </w:rPr>
        <w:t>i</w:t>
      </w:r>
      <w:r>
        <w:rPr>
          <w:rFonts w:cs="Arial"/>
        </w:rPr>
        <w:t xml:space="preserve"> = </w:t>
      </w:r>
      <w:r w:rsidRPr="00C53CF2">
        <w:rPr>
          <w:rFonts w:cs="Arial"/>
        </w:rPr>
        <w:t>+ 21 °C  až  28°C ± 2°C, regulovatelná</w:t>
      </w:r>
    </w:p>
    <w:p w14:paraId="2358B1F5" w14:textId="77777777" w:rsidR="00C53CF2" w:rsidRPr="00C53CF2" w:rsidRDefault="00C53CF2" w:rsidP="00C53CF2">
      <w:pPr>
        <w:spacing w:after="0"/>
        <w:jc w:val="both"/>
        <w:rPr>
          <w:rFonts w:cs="Arial"/>
        </w:rPr>
      </w:pPr>
      <w:r w:rsidRPr="00C53CF2">
        <w:rPr>
          <w:rFonts w:cs="Arial"/>
        </w:rPr>
        <w:t>Letní a zimní vnitřní výpočtová teplota - noc:</w:t>
      </w:r>
      <w:r w:rsidRPr="00C53CF2">
        <w:rPr>
          <w:rFonts w:cs="Arial"/>
        </w:rPr>
        <w:tab/>
      </w:r>
      <w:r w:rsidRPr="00C53CF2">
        <w:rPr>
          <w:rFonts w:cs="Arial"/>
        </w:rPr>
        <w:tab/>
        <w:t>t</w:t>
      </w:r>
      <w:r w:rsidRPr="00C53CF2">
        <w:rPr>
          <w:rFonts w:cs="Arial"/>
          <w:vertAlign w:val="subscript"/>
        </w:rPr>
        <w:t>i</w:t>
      </w:r>
      <w:r>
        <w:rPr>
          <w:rFonts w:cs="Arial"/>
        </w:rPr>
        <w:t xml:space="preserve"> = </w:t>
      </w:r>
      <w:r w:rsidRPr="00C53CF2">
        <w:rPr>
          <w:rFonts w:cs="Arial"/>
        </w:rPr>
        <w:t>+ 19 °C  až  26°C ± 2°C, regulovatelná</w:t>
      </w:r>
    </w:p>
    <w:p w14:paraId="1CAFCEEF" w14:textId="77777777" w:rsidR="00C53CF2" w:rsidRPr="00C53CF2" w:rsidRDefault="00C53CF2" w:rsidP="00C53CF2">
      <w:pPr>
        <w:spacing w:after="0"/>
        <w:jc w:val="both"/>
        <w:rPr>
          <w:rFonts w:cs="Arial"/>
        </w:rPr>
      </w:pPr>
      <w:r w:rsidRPr="00C53CF2">
        <w:rPr>
          <w:rFonts w:cs="Arial"/>
        </w:rPr>
        <w:tab/>
      </w:r>
    </w:p>
    <w:p w14:paraId="1FA272E1" w14:textId="77777777" w:rsidR="00C53CF2" w:rsidRPr="00C53CF2" w:rsidRDefault="00C53CF2" w:rsidP="00C53CF2">
      <w:pPr>
        <w:spacing w:after="0"/>
        <w:jc w:val="both"/>
        <w:rPr>
          <w:rFonts w:cs="Arial"/>
        </w:rPr>
      </w:pPr>
      <w:r w:rsidRPr="00C53CF2">
        <w:rPr>
          <w:rFonts w:cs="Arial"/>
        </w:rPr>
        <w:t>Pro extremní parametry teploty t</w:t>
      </w:r>
      <w:r w:rsidRPr="00C53CF2">
        <w:rPr>
          <w:rFonts w:cs="Arial"/>
          <w:vertAlign w:val="subscript"/>
        </w:rPr>
        <w:t xml:space="preserve">e= </w:t>
      </w:r>
      <w:r w:rsidRPr="00C53CF2">
        <w:rPr>
          <w:rFonts w:cs="Arial"/>
        </w:rPr>
        <w:t>32 - 35°C</w:t>
      </w:r>
      <w:r w:rsidRPr="00C53CF2">
        <w:rPr>
          <w:rFonts w:cs="Arial"/>
        </w:rPr>
        <w:tab/>
        <w:t xml:space="preserve">        t</w:t>
      </w:r>
      <w:r w:rsidRPr="00C53CF2">
        <w:rPr>
          <w:rFonts w:cs="Arial"/>
          <w:vertAlign w:val="subscript"/>
        </w:rPr>
        <w:t>i</w:t>
      </w:r>
      <w:r>
        <w:rPr>
          <w:rFonts w:cs="Arial"/>
        </w:rPr>
        <w:tab/>
        <w:t xml:space="preserve">= </w:t>
      </w:r>
      <w:r w:rsidRPr="00C53CF2">
        <w:rPr>
          <w:rFonts w:cs="Arial"/>
        </w:rPr>
        <w:t>+ 23°C ± 2°C</w:t>
      </w:r>
    </w:p>
    <w:p w14:paraId="361DE33A" w14:textId="77777777" w:rsidR="00C53CF2" w:rsidRPr="00C53CF2" w:rsidRDefault="00C53CF2" w:rsidP="00C53CF2">
      <w:pPr>
        <w:spacing w:after="0"/>
        <w:jc w:val="both"/>
        <w:rPr>
          <w:rFonts w:cs="Arial"/>
        </w:rPr>
      </w:pPr>
      <w:r w:rsidRPr="00C53CF2">
        <w:rPr>
          <w:rFonts w:cs="Arial"/>
        </w:rPr>
        <w:t>Pro extremní parametry teploty t</w:t>
      </w:r>
      <w:r w:rsidRPr="00C53CF2">
        <w:rPr>
          <w:rFonts w:cs="Arial"/>
          <w:vertAlign w:val="subscript"/>
        </w:rPr>
        <w:t xml:space="preserve">e= </w:t>
      </w:r>
      <w:r w:rsidRPr="00C53CF2">
        <w:rPr>
          <w:rFonts w:cs="Arial"/>
        </w:rPr>
        <w:t>35 + Δt</w:t>
      </w:r>
      <w:r w:rsidRPr="00C53CF2">
        <w:rPr>
          <w:rFonts w:cs="Arial"/>
        </w:rPr>
        <w:tab/>
        <w:t xml:space="preserve">        t</w:t>
      </w:r>
      <w:r w:rsidRPr="00C53CF2">
        <w:rPr>
          <w:rFonts w:cs="Arial"/>
          <w:vertAlign w:val="subscript"/>
        </w:rPr>
        <w:t>i</w:t>
      </w:r>
      <w:r>
        <w:rPr>
          <w:rFonts w:cs="Arial"/>
        </w:rPr>
        <w:tab/>
        <w:t xml:space="preserve">= </w:t>
      </w:r>
      <w:r w:rsidRPr="00C53CF2">
        <w:rPr>
          <w:rFonts w:cs="Arial"/>
        </w:rPr>
        <w:t>+ 23°C ± 2°C + Δt</w:t>
      </w:r>
    </w:p>
    <w:p w14:paraId="33A2F878" w14:textId="77777777" w:rsidR="00C53CF2" w:rsidRPr="00C53CF2" w:rsidRDefault="00C53CF2" w:rsidP="00C53CF2">
      <w:pPr>
        <w:spacing w:after="0"/>
        <w:jc w:val="both"/>
        <w:rPr>
          <w:rFonts w:cs="Arial"/>
        </w:rPr>
      </w:pPr>
    </w:p>
    <w:p w14:paraId="0E22E99D" w14:textId="77777777" w:rsidR="00C53CF2" w:rsidRPr="00C53CF2" w:rsidRDefault="00C53CF2" w:rsidP="00C53CF2">
      <w:pPr>
        <w:spacing w:after="0"/>
        <w:jc w:val="both"/>
        <w:rPr>
          <w:rFonts w:cs="Arial"/>
        </w:rPr>
      </w:pPr>
      <w:r w:rsidRPr="00C53CF2">
        <w:rPr>
          <w:rFonts w:cs="Arial"/>
        </w:rPr>
        <w:t xml:space="preserve">Letní a zimní vnitřní výpočtová relativní vlhkost </w:t>
      </w:r>
      <w:r>
        <w:rPr>
          <w:rFonts w:cs="Arial"/>
        </w:rPr>
        <w:tab/>
      </w:r>
      <w:r>
        <w:rPr>
          <w:rFonts w:cs="Arial"/>
        </w:rPr>
        <w:tab/>
        <w:t xml:space="preserve">ȹi = </w:t>
      </w:r>
      <w:r w:rsidRPr="00C53CF2">
        <w:rPr>
          <w:rFonts w:cs="Arial"/>
        </w:rPr>
        <w:t>60 - 80% ± 5%</w:t>
      </w:r>
    </w:p>
    <w:p w14:paraId="6C68F397" w14:textId="7DDC7E9E" w:rsidR="00C53CF2" w:rsidRPr="00C53CF2" w:rsidRDefault="00C53CF2" w:rsidP="00C53CF2">
      <w:pPr>
        <w:spacing w:after="0"/>
        <w:jc w:val="both"/>
        <w:rPr>
          <w:rFonts w:cs="Arial"/>
        </w:rPr>
      </w:pPr>
      <w:r w:rsidRPr="00C53CF2">
        <w:rPr>
          <w:rFonts w:cs="Arial"/>
        </w:rPr>
        <w:t xml:space="preserve">Pro extremní parametry vlhkosti venkovního ovzduší </w:t>
      </w:r>
      <w:r w:rsidRPr="00C53CF2">
        <w:rPr>
          <w:rFonts w:cs="Arial"/>
        </w:rPr>
        <w:tab/>
      </w:r>
      <w:r>
        <w:rPr>
          <w:rFonts w:cs="Arial"/>
        </w:rPr>
        <w:t xml:space="preserve">ȹi = </w:t>
      </w:r>
      <w:r w:rsidRPr="00C53CF2">
        <w:rPr>
          <w:rFonts w:cs="Arial"/>
        </w:rPr>
        <w:t>90% ± 5%</w:t>
      </w:r>
    </w:p>
    <w:p w14:paraId="1155D39B" w14:textId="77777777" w:rsidR="00C53CF2" w:rsidRPr="00C53CF2" w:rsidRDefault="00C53CF2" w:rsidP="00C53CF2">
      <w:pPr>
        <w:spacing w:after="0"/>
        <w:jc w:val="both"/>
        <w:rPr>
          <w:rFonts w:cs="Arial"/>
        </w:rPr>
      </w:pPr>
    </w:p>
    <w:p w14:paraId="24A39C94" w14:textId="77777777" w:rsidR="00C53CF2" w:rsidRPr="00C53CF2" w:rsidRDefault="00C53CF2" w:rsidP="00C53CF2">
      <w:pPr>
        <w:spacing w:after="0"/>
        <w:jc w:val="both"/>
        <w:rPr>
          <w:rFonts w:cs="Arial"/>
        </w:rPr>
      </w:pPr>
      <w:r w:rsidRPr="00C53CF2">
        <w:rPr>
          <w:rFonts w:cs="Arial"/>
        </w:rPr>
        <w:t>Dále byly stanoveny požadavky:</w:t>
      </w:r>
    </w:p>
    <w:p w14:paraId="33BAA73E" w14:textId="77777777" w:rsidR="00C53CF2" w:rsidRPr="00C53CF2" w:rsidRDefault="00C53CF2" w:rsidP="00C53CF2">
      <w:pPr>
        <w:spacing w:after="0"/>
        <w:jc w:val="both"/>
        <w:rPr>
          <w:rFonts w:cs="Arial"/>
        </w:rPr>
      </w:pPr>
      <w:r w:rsidRPr="00C53CF2">
        <w:rPr>
          <w:rFonts w:cs="Arial"/>
        </w:rPr>
        <w:t>- zajištění přívodu čerstvého vzduchu (zamezení tvorby inhibice růstu akumulací ethylénu) a to min.15m3/h/m2 pěstební plochy</w:t>
      </w:r>
    </w:p>
    <w:p w14:paraId="1AAEC852" w14:textId="57CA356F" w:rsidR="00C53CF2" w:rsidRPr="00C53CF2" w:rsidRDefault="00C53CF2" w:rsidP="00C53CF2">
      <w:pPr>
        <w:spacing w:after="0"/>
        <w:jc w:val="both"/>
        <w:rPr>
          <w:rFonts w:cs="Arial"/>
        </w:rPr>
      </w:pPr>
      <w:r w:rsidRPr="00C53CF2">
        <w:rPr>
          <w:rFonts w:cs="Arial"/>
        </w:rPr>
        <w:t xml:space="preserve">- regulace teploty a vlhkosti bude umožněna v </w:t>
      </w:r>
      <w:r w:rsidR="005E7186" w:rsidRPr="00C53CF2">
        <w:rPr>
          <w:rFonts w:cs="Arial"/>
        </w:rPr>
        <w:t>každé</w:t>
      </w:r>
      <w:r w:rsidR="005E7186">
        <w:rPr>
          <w:rFonts w:cs="Arial"/>
        </w:rPr>
        <w:t xml:space="preserve"> kóji</w:t>
      </w:r>
      <w:r w:rsidR="005E7186" w:rsidRPr="00C53CF2">
        <w:rPr>
          <w:rFonts w:cs="Arial"/>
        </w:rPr>
        <w:t xml:space="preserve"> </w:t>
      </w:r>
      <w:r w:rsidRPr="00C53CF2">
        <w:rPr>
          <w:rFonts w:cs="Arial"/>
        </w:rPr>
        <w:t>skleníku nezávisle</w:t>
      </w:r>
    </w:p>
    <w:p w14:paraId="3E47C09D" w14:textId="77777777" w:rsidR="00C53CF2" w:rsidRPr="00E86E22" w:rsidRDefault="00C53CF2" w:rsidP="009218A8">
      <w:pPr>
        <w:spacing w:after="0"/>
        <w:jc w:val="both"/>
        <w:rPr>
          <w:rFonts w:cs="Arial"/>
        </w:rPr>
      </w:pPr>
    </w:p>
    <w:p w14:paraId="61B5242B" w14:textId="77777777" w:rsidR="0020266D" w:rsidRPr="00E86E22" w:rsidRDefault="003C2EB9" w:rsidP="009218A8">
      <w:pPr>
        <w:spacing w:after="0"/>
        <w:jc w:val="both"/>
        <w:rPr>
          <w:rFonts w:cs="Arial"/>
          <w:u w:val="single"/>
        </w:rPr>
      </w:pPr>
      <w:r w:rsidRPr="00E86E22">
        <w:rPr>
          <w:rFonts w:cs="Arial"/>
          <w:u w:val="single"/>
        </w:rPr>
        <w:t>Vzduchotechnika:</w:t>
      </w:r>
    </w:p>
    <w:p w14:paraId="7D397D5A" w14:textId="77777777" w:rsidR="0020266D" w:rsidRPr="00E86E22" w:rsidRDefault="003C2EB9" w:rsidP="009218A8">
      <w:pPr>
        <w:spacing w:after="0"/>
        <w:jc w:val="both"/>
        <w:rPr>
          <w:rFonts w:cs="Arial"/>
        </w:rPr>
      </w:pPr>
      <w:r w:rsidRPr="00E86E22">
        <w:rPr>
          <w:rFonts w:cs="Arial"/>
        </w:rPr>
        <w:t xml:space="preserve">Stávající skleník je větrán rekuperačními jednotkami o vzduchovém výkonu max. 3000m3/h (celkem 2ks), které jsou umístěny v technické místnosti pod stropem. Stávající zařízení </w:t>
      </w:r>
      <w:r w:rsidR="0020266D" w:rsidRPr="00E86E22">
        <w:rPr>
          <w:rFonts w:cs="Arial"/>
        </w:rPr>
        <w:t>bude v plné míře demontováno a předáno investorovi.</w:t>
      </w:r>
    </w:p>
    <w:p w14:paraId="218AEFF1" w14:textId="0370D4EB" w:rsidR="0020266D" w:rsidRPr="00E86E22" w:rsidRDefault="0020266D" w:rsidP="009218A8">
      <w:pPr>
        <w:spacing w:after="0"/>
        <w:jc w:val="both"/>
        <w:rPr>
          <w:rFonts w:cs="Arial"/>
        </w:rPr>
      </w:pPr>
      <w:r w:rsidRPr="00E86E22">
        <w:rPr>
          <w:rFonts w:cs="Arial"/>
        </w:rPr>
        <w:t xml:space="preserve">Pro větrání, kondenzační odvlhčování a vytápění skleníku je navržena kompaktní jednotka (celkem 4ks, každá pro jednu </w:t>
      </w:r>
      <w:r w:rsidR="00015053">
        <w:rPr>
          <w:rFonts w:cs="Arial"/>
        </w:rPr>
        <w:t>kóji</w:t>
      </w:r>
      <w:r w:rsidR="00015053" w:rsidRPr="00E86E22">
        <w:rPr>
          <w:rFonts w:cs="Arial"/>
        </w:rPr>
        <w:t xml:space="preserve"> </w:t>
      </w:r>
      <w:r w:rsidRPr="00E86E22">
        <w:rPr>
          <w:rFonts w:cs="Arial"/>
        </w:rPr>
        <w:t>skleníku + 1ks 100% rezerva) osazená na střeše 4.NP na ocelové konstrukci (dodávka stavby). Jednotka je určena pro venkovní instalaci</w:t>
      </w:r>
      <w:r w:rsidR="003C2EB9" w:rsidRPr="00E86E22">
        <w:rPr>
          <w:rFonts w:cs="Arial"/>
        </w:rPr>
        <w:t xml:space="preserve"> (popis zařízení a provoz viz. technická zpráva vzduchotechnika)</w:t>
      </w:r>
    </w:p>
    <w:p w14:paraId="6A23A8F8" w14:textId="77777777" w:rsidR="003C2EB9" w:rsidRPr="00E86E22" w:rsidRDefault="003C2EB9" w:rsidP="009218A8">
      <w:pPr>
        <w:spacing w:after="0"/>
        <w:jc w:val="both"/>
        <w:rPr>
          <w:rFonts w:cs="Arial"/>
        </w:rPr>
      </w:pPr>
    </w:p>
    <w:p w14:paraId="751629AD" w14:textId="77777777" w:rsidR="003C2EB9" w:rsidRPr="00E86E22" w:rsidRDefault="003C2EB9" w:rsidP="009218A8">
      <w:pPr>
        <w:spacing w:after="0"/>
        <w:jc w:val="both"/>
        <w:rPr>
          <w:rFonts w:cs="Arial"/>
          <w:u w:val="single"/>
        </w:rPr>
      </w:pPr>
      <w:r w:rsidRPr="00E86E22">
        <w:rPr>
          <w:rFonts w:cs="Arial"/>
          <w:u w:val="single"/>
        </w:rPr>
        <w:t>Chlazení:</w:t>
      </w:r>
    </w:p>
    <w:p w14:paraId="6E49CE27" w14:textId="77777777" w:rsidR="003C2EB9" w:rsidRPr="00E86E22" w:rsidRDefault="003C2EB9" w:rsidP="009218A8">
      <w:pPr>
        <w:spacing w:after="0"/>
        <w:jc w:val="both"/>
        <w:rPr>
          <w:rFonts w:cs="Arial"/>
        </w:rPr>
      </w:pPr>
      <w:r w:rsidRPr="00E86E22">
        <w:rPr>
          <w:rFonts w:cs="Arial"/>
        </w:rPr>
        <w:t>Zdrojem chladu pro vodní chladiče stávajících jednotek jsou kompaktní chladicí jednotky o výkonu 2x70kW z nichž jedna tvoří 100% rezervu. Chladicím médiem je voda s obsahem nemrznoucí směsi.</w:t>
      </w:r>
    </w:p>
    <w:p w14:paraId="20769532" w14:textId="77777777" w:rsidR="003C2EB9" w:rsidRPr="00E86E22" w:rsidRDefault="003C2EB9" w:rsidP="009218A8">
      <w:pPr>
        <w:spacing w:after="0"/>
        <w:jc w:val="both"/>
        <w:rPr>
          <w:rFonts w:cs="Arial"/>
        </w:rPr>
      </w:pPr>
      <w:r w:rsidRPr="00E86E22">
        <w:rPr>
          <w:rFonts w:cs="Arial"/>
        </w:rPr>
        <w:t>Stávající zařízení bude v plné míře demontováno a předáno investorovi.</w:t>
      </w:r>
    </w:p>
    <w:p w14:paraId="00466FB7" w14:textId="77777777" w:rsidR="00BF255A" w:rsidRPr="00E86E22" w:rsidRDefault="00C53CF2" w:rsidP="009218A8">
      <w:pPr>
        <w:spacing w:after="0"/>
        <w:jc w:val="both"/>
        <w:rPr>
          <w:rFonts w:cs="Arial"/>
        </w:rPr>
      </w:pPr>
      <w:r w:rsidRPr="00C53CF2">
        <w:rPr>
          <w:rFonts w:cs="Arial"/>
        </w:rPr>
        <w:t xml:space="preserve">Novým zdrojem chladu pro chladicí okruh vodou chlazených kondenzátorů jsou 2ks (1 jednotka tvoří při výpadku 50% rezervu) kompaktních vzduchem chlazených jednotek s integrovaným hydraulickým modulem. Každá jednotka je tvořena dvěma scroll kompresory, kde je jeden s řízením on/off a druhý s invertorovým řízením. Tyto jednotky jsou osazeny na střeše. Chladicím médiem je chladná voda o teplotním spádu 19/25°C s obsahem 30% nemrznoucí směsi. </w:t>
      </w:r>
      <w:r w:rsidR="00BF255A" w:rsidRPr="00E86E22">
        <w:rPr>
          <w:rFonts w:cs="Arial"/>
        </w:rPr>
        <w:t>(popis zařízení a provoz viz. technická zpráva vzduchotechnika).</w:t>
      </w:r>
    </w:p>
    <w:p w14:paraId="29387D13" w14:textId="77777777" w:rsidR="00562642" w:rsidRPr="00E86E22" w:rsidRDefault="00562642" w:rsidP="009218A8">
      <w:pPr>
        <w:spacing w:after="0"/>
        <w:jc w:val="both"/>
        <w:rPr>
          <w:rFonts w:cs="Arial"/>
        </w:rPr>
      </w:pPr>
    </w:p>
    <w:p w14:paraId="77230137" w14:textId="1AA4FCF0" w:rsidR="00562642" w:rsidRPr="00E86E22" w:rsidRDefault="00562642" w:rsidP="009218A8">
      <w:pPr>
        <w:spacing w:after="0"/>
        <w:jc w:val="both"/>
        <w:rPr>
          <w:rFonts w:cs="Arial"/>
          <w:u w:val="single"/>
        </w:rPr>
      </w:pPr>
      <w:r w:rsidRPr="00E86E22">
        <w:rPr>
          <w:rFonts w:cs="Arial"/>
          <w:u w:val="single"/>
        </w:rPr>
        <w:t>Skleník _ adiabatické chlazení-vlhčení:</w:t>
      </w:r>
    </w:p>
    <w:p w14:paraId="14F295DE" w14:textId="46883431" w:rsidR="00562642" w:rsidRPr="00E86E22" w:rsidRDefault="00562642" w:rsidP="009218A8">
      <w:pPr>
        <w:spacing w:after="0"/>
        <w:jc w:val="both"/>
        <w:rPr>
          <w:rFonts w:cs="Arial"/>
        </w:rPr>
      </w:pPr>
      <w:r w:rsidRPr="00E86E22">
        <w:rPr>
          <w:rFonts w:cs="Arial"/>
        </w:rPr>
        <w:t xml:space="preserve">Stávající </w:t>
      </w:r>
      <w:r w:rsidR="004333C0" w:rsidRPr="00E86E22">
        <w:rPr>
          <w:rFonts w:cs="Arial"/>
        </w:rPr>
        <w:t>v</w:t>
      </w:r>
      <w:r w:rsidRPr="00E86E22">
        <w:rPr>
          <w:rFonts w:cs="Arial"/>
        </w:rPr>
        <w:t xml:space="preserve">lhčení je řešeno dodatečně instalovanými distributory vody, vždy 2ks pro každou </w:t>
      </w:r>
      <w:r w:rsidR="005E7186">
        <w:rPr>
          <w:rFonts w:cs="Arial"/>
        </w:rPr>
        <w:t>kóji</w:t>
      </w:r>
      <w:r w:rsidR="005E7186" w:rsidRPr="00E86E22">
        <w:rPr>
          <w:rFonts w:cs="Arial"/>
        </w:rPr>
        <w:t xml:space="preserve"> </w:t>
      </w:r>
      <w:r w:rsidRPr="00E86E22">
        <w:rPr>
          <w:rFonts w:cs="Arial"/>
        </w:rPr>
        <w:t>skleníku.</w:t>
      </w:r>
      <w:r w:rsidRPr="00E86E22">
        <w:rPr>
          <w:sz w:val="18"/>
        </w:rPr>
        <w:t xml:space="preserve"> </w:t>
      </w:r>
      <w:r w:rsidRPr="00E86E22">
        <w:rPr>
          <w:rFonts w:cs="Arial"/>
        </w:rPr>
        <w:t xml:space="preserve">Stávající zařízení bude v plné míře demontováno a předáno investorovi.  </w:t>
      </w:r>
    </w:p>
    <w:p w14:paraId="396C14EE" w14:textId="77777777" w:rsidR="00687D7C" w:rsidRPr="00687D7C" w:rsidRDefault="00687D7C" w:rsidP="00687D7C">
      <w:pPr>
        <w:spacing w:after="0"/>
        <w:jc w:val="both"/>
        <w:rPr>
          <w:rFonts w:cs="Arial"/>
        </w:rPr>
      </w:pPr>
      <w:r w:rsidRPr="00687D7C">
        <w:rPr>
          <w:rFonts w:cs="Arial"/>
        </w:rPr>
        <w:t xml:space="preserve">Vlastní systém adiabatického chlazení pracuje na základě vysokého tlaku vody v tlakovém systému (minimálně 70 bar) a jejím rozprašováním je v průměru kolem 2,5 m od zavěšeného lineárního rozprašovače do prostoru a výšky minimálně 2 m od podlahy, v tomto prostoru suchý vzduch absorbuje vodní mlhovinu. Pod touto úrovní výrobek, materiál ani obsluha zařízení nejsou vystaveny účinkům vody ve formě kapaliny. </w:t>
      </w:r>
      <w:r w:rsidR="005E2065" w:rsidRPr="005E2065">
        <w:rPr>
          <w:rFonts w:cs="Arial"/>
        </w:rPr>
        <w:t xml:space="preserve">Investor požaduje 1ks záložní vysokotlaké čerpadlo </w:t>
      </w:r>
      <w:r w:rsidRPr="00E86E22">
        <w:rPr>
          <w:rFonts w:cs="Arial"/>
        </w:rPr>
        <w:t>(popis zařízení a provoz viz. technická zpráva vzduchotechnika).</w:t>
      </w:r>
    </w:p>
    <w:p w14:paraId="026BB98B" w14:textId="77777777" w:rsidR="00C53CF2" w:rsidRPr="00C53CF2" w:rsidRDefault="00C53CF2" w:rsidP="00C53CF2">
      <w:pPr>
        <w:spacing w:after="0"/>
        <w:jc w:val="both"/>
        <w:rPr>
          <w:rFonts w:cs="Arial"/>
        </w:rPr>
      </w:pPr>
    </w:p>
    <w:p w14:paraId="79B9BD1E" w14:textId="77777777" w:rsidR="00C54084" w:rsidRPr="00E86E22" w:rsidRDefault="00C54084" w:rsidP="009218A8">
      <w:pPr>
        <w:spacing w:after="0"/>
        <w:jc w:val="both"/>
        <w:rPr>
          <w:rFonts w:cs="Arial"/>
        </w:rPr>
      </w:pPr>
      <w:r w:rsidRPr="00E86E22">
        <w:rPr>
          <w:rFonts w:cs="Arial"/>
        </w:rPr>
        <w:t>V rámci stavební části budou zhotoveny otvory ve stavebních konstrukcích pro prostupy potrubí a bude provedeno jejich následné zapravení a zaizolování.</w:t>
      </w:r>
    </w:p>
    <w:p w14:paraId="65992DDF" w14:textId="77777777" w:rsidR="00C54084" w:rsidRPr="00E86E22" w:rsidRDefault="00C54084" w:rsidP="009218A8">
      <w:pPr>
        <w:spacing w:after="0"/>
        <w:jc w:val="both"/>
        <w:rPr>
          <w:rFonts w:cs="Arial"/>
        </w:rPr>
      </w:pPr>
      <w:r w:rsidRPr="00E86E22">
        <w:rPr>
          <w:rFonts w:cs="Arial"/>
        </w:rPr>
        <w:t>Budou zhotoveny ocelové konstrukce pro osazení vzduchotechnických jednotek na střeše.</w:t>
      </w:r>
    </w:p>
    <w:p w14:paraId="4081AC3D" w14:textId="77777777" w:rsidR="00C54084" w:rsidRDefault="00C54084" w:rsidP="009218A8">
      <w:pPr>
        <w:spacing w:after="0"/>
        <w:jc w:val="both"/>
        <w:rPr>
          <w:rFonts w:cs="Arial"/>
        </w:rPr>
      </w:pPr>
      <w:r w:rsidRPr="00E86E22">
        <w:rPr>
          <w:rFonts w:cs="Arial"/>
        </w:rPr>
        <w:t>Budou zajištěny transportní cesty a montážní otvory pro dosazování a servis vzduchotechnických a klimatizačních zařízení.</w:t>
      </w:r>
    </w:p>
    <w:p w14:paraId="3E4C89DF" w14:textId="77777777" w:rsidR="003824AF" w:rsidRDefault="003824AF" w:rsidP="009218A8">
      <w:pPr>
        <w:spacing w:after="0"/>
        <w:jc w:val="both"/>
        <w:rPr>
          <w:rFonts w:cs="Arial"/>
        </w:rPr>
      </w:pPr>
    </w:p>
    <w:p w14:paraId="0090D129" w14:textId="65BC1A2D" w:rsidR="003824AF" w:rsidRPr="00EA2DEE" w:rsidRDefault="003824AF" w:rsidP="009218A8">
      <w:pPr>
        <w:spacing w:after="0"/>
        <w:jc w:val="both"/>
        <w:rPr>
          <w:rFonts w:cs="Arial"/>
          <w:b/>
        </w:rPr>
      </w:pPr>
      <w:r w:rsidRPr="00EA2DEE">
        <w:rPr>
          <w:rFonts w:cs="Arial"/>
          <w:b/>
        </w:rPr>
        <w:t>Zhotovitel stavby v rámci realizační projektové dokumentace zajistí:</w:t>
      </w:r>
    </w:p>
    <w:p w14:paraId="7C4515B9" w14:textId="17245082" w:rsidR="003824AF" w:rsidRDefault="003824AF" w:rsidP="00EA2DEE">
      <w:pPr>
        <w:pStyle w:val="Odstavecseseznamem"/>
        <w:numPr>
          <w:ilvl w:val="0"/>
          <w:numId w:val="39"/>
        </w:numPr>
        <w:overflowPunct/>
        <w:autoSpaceDE/>
        <w:autoSpaceDN/>
        <w:adjustRightInd/>
        <w:spacing w:after="200" w:line="276" w:lineRule="auto"/>
        <w:textAlignment w:val="auto"/>
      </w:pPr>
      <w:r>
        <w:t>Vyřešit protihlukové a protiotřesové opatření (doložit výpočtem dle hladin hluku od instalovaného technologického zařízení). Posouzení protihlukového opatření osazení vzduchotechnických a chladících jednotek ve vztahu na přenos hluku do nosné konstrukce stavby. Měření  a vyhodnocení hluku z VZT jednotek a chladících jednotek na chráněný venkovní prostor na ulici Kamenice a areál FN  Brno.</w:t>
      </w:r>
    </w:p>
    <w:p w14:paraId="7645F424" w14:textId="77777777" w:rsidR="00B0747E" w:rsidRDefault="00B0747E" w:rsidP="00B0747E">
      <w:pPr>
        <w:pStyle w:val="Odstavecseseznamem"/>
        <w:numPr>
          <w:ilvl w:val="0"/>
          <w:numId w:val="39"/>
        </w:numPr>
      </w:pPr>
      <w:r w:rsidRPr="00B0747E">
        <w:t>Před a po realizaci VZT zařízení provést měření hluku. Dle výsledků hlukové studie budou provedena příslušná opatření pro zamezení šíření hluku od VZT zařízení do okolí.</w:t>
      </w:r>
    </w:p>
    <w:p w14:paraId="0AA9CD35" w14:textId="49152951" w:rsidR="00AE03B6" w:rsidRPr="00AE03B6" w:rsidRDefault="00B0747E" w:rsidP="001B5F21">
      <w:pPr>
        <w:pStyle w:val="Odstavecseseznamem"/>
      </w:pPr>
      <w:r>
        <w:t>Je třeba dodržet hygienick</w:t>
      </w:r>
      <w:r w:rsidR="00AE03B6">
        <w:t>ý</w:t>
      </w:r>
      <w:r>
        <w:t xml:space="preserve"> limit</w:t>
      </w:r>
      <w:r w:rsidR="00AE03B6">
        <w:t xml:space="preserve"> </w:t>
      </w:r>
      <w:r>
        <w:t xml:space="preserve">pro denní dobu : </w:t>
      </w:r>
      <w:r w:rsidRPr="00B0747E">
        <w:rPr>
          <w:b/>
          <w:bCs/>
        </w:rPr>
        <w:t>LAeq,8h</w:t>
      </w:r>
      <w:r>
        <w:rPr>
          <w:b/>
          <w:bCs/>
        </w:rPr>
        <w:t xml:space="preserve"> </w:t>
      </w:r>
      <w:r w:rsidRPr="00B0747E">
        <w:t>[dB]</w:t>
      </w:r>
      <w:r>
        <w:t xml:space="preserve">= </w:t>
      </w:r>
      <w:r w:rsidRPr="00AE03B6">
        <w:t>50</w:t>
      </w:r>
      <w:r w:rsidR="00AE03B6" w:rsidRPr="00AE03B6">
        <w:t xml:space="preserve"> a </w:t>
      </w:r>
      <w:r w:rsidR="00AE03B6" w:rsidRPr="001B5F21">
        <w:rPr>
          <w:bCs/>
        </w:rPr>
        <w:t>hygienický limit</w:t>
      </w:r>
      <w:r w:rsidR="00AE03B6">
        <w:rPr>
          <w:bCs/>
        </w:rPr>
        <w:t xml:space="preserve"> pro </w:t>
      </w:r>
      <w:r w:rsidR="00AE03B6" w:rsidRPr="001B5F21">
        <w:rPr>
          <w:bCs/>
        </w:rPr>
        <w:t>noční dob</w:t>
      </w:r>
      <w:r w:rsidR="00AE03B6">
        <w:rPr>
          <w:bCs/>
        </w:rPr>
        <w:t xml:space="preserve">u : </w:t>
      </w:r>
      <w:r w:rsidR="00AE03B6" w:rsidRPr="00AE03B6">
        <w:rPr>
          <w:b/>
          <w:bCs/>
        </w:rPr>
        <w:t>LAeq,1h</w:t>
      </w:r>
      <w:r w:rsidR="00AE03B6">
        <w:rPr>
          <w:b/>
          <w:bCs/>
        </w:rPr>
        <w:t xml:space="preserve"> </w:t>
      </w:r>
      <w:r w:rsidR="00AE03B6" w:rsidRPr="00AE03B6">
        <w:rPr>
          <w:bCs/>
        </w:rPr>
        <w:t>[dB]</w:t>
      </w:r>
      <w:r w:rsidR="00AE03B6">
        <w:rPr>
          <w:bCs/>
        </w:rPr>
        <w:t xml:space="preserve"> = 40</w:t>
      </w:r>
    </w:p>
    <w:p w14:paraId="727AD4E4" w14:textId="48152093" w:rsidR="00CF1D3D" w:rsidRDefault="00CF1D3D" w:rsidP="001B5F21">
      <w:pPr>
        <w:pStyle w:val="Odstavecseseznamem"/>
        <w:overflowPunct/>
        <w:autoSpaceDE/>
        <w:autoSpaceDN/>
        <w:adjustRightInd/>
        <w:spacing w:after="200" w:line="276" w:lineRule="auto"/>
        <w:textAlignment w:val="auto"/>
      </w:pPr>
      <w:r>
        <w:t>Legislativa:</w:t>
      </w:r>
    </w:p>
    <w:p w14:paraId="513A9729" w14:textId="3E29C315" w:rsidR="00CF1D3D" w:rsidRPr="00CF1D3D" w:rsidRDefault="00CF1D3D" w:rsidP="00CF1D3D">
      <w:pPr>
        <w:pStyle w:val="Odstavecseseznamem"/>
        <w:autoSpaceDE/>
        <w:autoSpaceDN/>
        <w:adjustRightInd/>
        <w:spacing w:after="200" w:line="276" w:lineRule="auto"/>
      </w:pPr>
      <w:r w:rsidRPr="00CF1D3D">
        <w:t>Zákon č. 258/2000 Sb., o ochraně veřejného zdraví a o změně některých souvisejících zákonů,</w:t>
      </w:r>
      <w:r>
        <w:t xml:space="preserve"> </w:t>
      </w:r>
      <w:r w:rsidRPr="00CF1D3D">
        <w:t>ve znění pozdějších předpisů</w:t>
      </w:r>
    </w:p>
    <w:p w14:paraId="4FC5DA42" w14:textId="77777777" w:rsidR="00CF1D3D" w:rsidRPr="00CF1D3D" w:rsidRDefault="00CF1D3D" w:rsidP="00CF1D3D">
      <w:pPr>
        <w:pStyle w:val="Odstavecseseznamem"/>
        <w:autoSpaceDE/>
        <w:autoSpaceDN/>
        <w:adjustRightInd/>
        <w:spacing w:after="200" w:line="276" w:lineRule="auto"/>
      </w:pPr>
      <w:r w:rsidRPr="00CF1D3D">
        <w:t>Nařízení vlády č.272/2011 Sb., o ochraně zdraví před nepříznivými účinky hluku a vibrací</w:t>
      </w:r>
    </w:p>
    <w:p w14:paraId="2D1D32B8" w14:textId="632DE36E" w:rsidR="00CF1D3D" w:rsidRPr="00CF1D3D" w:rsidRDefault="00CF1D3D" w:rsidP="00CF1D3D">
      <w:pPr>
        <w:pStyle w:val="Odstavecseseznamem"/>
        <w:autoSpaceDE/>
        <w:autoSpaceDN/>
        <w:adjustRightInd/>
        <w:spacing w:after="200" w:line="276" w:lineRule="auto"/>
      </w:pPr>
      <w:r w:rsidRPr="00CF1D3D">
        <w:t>Metodický návod pro měření a hodnocení hluku v mimopracovním prostředí, ze dne 11. 12. 2001vydaného pod č.j. HEM–300–11.12.01-34065.</w:t>
      </w:r>
    </w:p>
    <w:p w14:paraId="542F8DB1" w14:textId="77777777" w:rsidR="00CF1D3D" w:rsidRPr="00CF1D3D" w:rsidRDefault="00CF1D3D" w:rsidP="00CF1D3D">
      <w:pPr>
        <w:pStyle w:val="Odstavecseseznamem"/>
        <w:autoSpaceDE/>
        <w:autoSpaceDN/>
        <w:adjustRightInd/>
        <w:spacing w:after="200" w:line="276" w:lineRule="auto"/>
      </w:pPr>
      <w:r w:rsidRPr="00CF1D3D">
        <w:t>Metodický návod pro hodnocení hluku v chráněném venkovním prostoru staveb</w:t>
      </w:r>
    </w:p>
    <w:p w14:paraId="79A64151" w14:textId="3F5B98C4" w:rsidR="00CF1D3D" w:rsidRDefault="00CF1D3D" w:rsidP="001B5F21">
      <w:pPr>
        <w:pStyle w:val="Odstavecseseznamem"/>
        <w:overflowPunct/>
        <w:autoSpaceDE/>
        <w:autoSpaceDN/>
        <w:adjustRightInd/>
        <w:spacing w:after="200" w:line="276" w:lineRule="auto"/>
        <w:textAlignment w:val="auto"/>
      </w:pPr>
      <w:r w:rsidRPr="00CF1D3D">
        <w:lastRenderedPageBreak/>
        <w:t>č.j. 62545/2010-0VZ-32.3-1.11.20101.4</w:t>
      </w:r>
    </w:p>
    <w:p w14:paraId="51EF55D1" w14:textId="77777777" w:rsidR="003824AF" w:rsidRDefault="003824AF" w:rsidP="009218A8">
      <w:pPr>
        <w:spacing w:after="0"/>
        <w:jc w:val="both"/>
        <w:rPr>
          <w:rFonts w:cs="Arial"/>
        </w:rPr>
      </w:pPr>
    </w:p>
    <w:p w14:paraId="49B96D09" w14:textId="77777777" w:rsidR="00B001E7" w:rsidRPr="00E86E22" w:rsidRDefault="00B001E7" w:rsidP="009218A8">
      <w:pPr>
        <w:pStyle w:val="Nadpis3"/>
        <w:jc w:val="both"/>
        <w:rPr>
          <w:rFonts w:cs="Arial"/>
        </w:rPr>
      </w:pPr>
      <w:bookmarkStart w:id="43" w:name="_Toc390259060"/>
      <w:r w:rsidRPr="00E86E22">
        <w:rPr>
          <w:rFonts w:cs="Arial"/>
        </w:rPr>
        <w:t>ZTI</w:t>
      </w:r>
      <w:r w:rsidR="008B23B7" w:rsidRPr="00E86E22">
        <w:rPr>
          <w:rFonts w:cs="Arial"/>
        </w:rPr>
        <w:t xml:space="preserve"> a rozvody chladící vody</w:t>
      </w:r>
      <w:bookmarkEnd w:id="43"/>
    </w:p>
    <w:p w14:paraId="6998DA0B" w14:textId="77777777" w:rsidR="00164E51" w:rsidRPr="00E86E22" w:rsidRDefault="00164E51" w:rsidP="00D61E14">
      <w:pPr>
        <w:pStyle w:val="Zkladntext"/>
      </w:pPr>
      <w:r w:rsidRPr="00E86E22">
        <w:t>Vnitřní vodovod:</w:t>
      </w:r>
    </w:p>
    <w:p w14:paraId="27F1C7CA" w14:textId="77777777" w:rsidR="00863F6C" w:rsidRPr="00E86E22" w:rsidRDefault="00863F6C" w:rsidP="00D61E14">
      <w:pPr>
        <w:pStyle w:val="Zkladntext"/>
        <w:numPr>
          <w:ilvl w:val="0"/>
          <w:numId w:val="32"/>
        </w:numPr>
      </w:pPr>
      <w:r w:rsidRPr="00E86E22">
        <w:t>Vnitřní rozvody pitné vody:</w:t>
      </w:r>
    </w:p>
    <w:p w14:paraId="018A6A87" w14:textId="0F72FC74" w:rsidR="00C24441" w:rsidRDefault="00C24441" w:rsidP="00C24441">
      <w:pPr>
        <w:spacing w:after="0"/>
        <w:jc w:val="both"/>
      </w:pPr>
      <w:r>
        <w:t>Úpravy se týkají změny způsobu zalévání v</w:t>
      </w:r>
      <w:r w:rsidR="00676099">
        <w:t>e</w:t>
      </w:r>
      <w:r>
        <w:t xml:space="preserve"> skleníku – vytvoření centrálního přívodu vody do </w:t>
      </w:r>
      <w:r w:rsidR="00676099">
        <w:t xml:space="preserve">jednotlivých kójí </w:t>
      </w:r>
      <w:r>
        <w:t>skleník</w:t>
      </w:r>
      <w:r w:rsidR="00676099">
        <w:t>u</w:t>
      </w:r>
      <w:r>
        <w:t xml:space="preserve"> a dopojení teplé vody do m.č. 406 ke stávajícímu dvojitému dřezu. Stávající přívod vody do prostoru každé</w:t>
      </w:r>
      <w:r w:rsidR="00676099">
        <w:t xml:space="preserve"> kóje </w:t>
      </w:r>
      <w:r>
        <w:t xml:space="preserve">skleník samostatně bude zrušen. Odpojení musí být provedeno až u funkčního potrubí tj. u výtokových armatur ve 3.NP – stoup. potrubí 2307 a 2327. Nový přívod vody pro všechny </w:t>
      </w:r>
      <w:r w:rsidR="00676099">
        <w:t xml:space="preserve">kóje </w:t>
      </w:r>
      <w:r>
        <w:t>skleník</w:t>
      </w:r>
      <w:r w:rsidR="00676099">
        <w:t>u</w:t>
      </w:r>
      <w:r>
        <w:t xml:space="preserve"> společně bude proveden odbočením ze stoupacího potrubí 2303 (dn50) v úrovni 2.NP pod stropem. Odtud bude vedeno nové stoupací potrubí 2303´, které bude zakončeno v prostoru m.č. 407. Zde bude osazena sestava armatur – jemný proplachovatelný filtr vč. redukčního ventilu, potrubní oddělovač pro ochranu rozvodu pitné vody před zpětným nasátím a další armatury. V rámci m.č. 407 bude provedena odbočka pro změkčovací filtr a rozvod k výtokovým armaturám v</w:t>
      </w:r>
      <w:r w:rsidR="00676099">
        <w:t xml:space="preserve"> jednotlivých kójích</w:t>
      </w:r>
      <w:r>
        <w:t xml:space="preserve"> </w:t>
      </w:r>
      <w:r w:rsidR="00676099">
        <w:t>skleníku</w:t>
      </w:r>
      <w:r>
        <w:t>. Do rozvodu vody k</w:t>
      </w:r>
      <w:r w:rsidR="00676099">
        <w:t xml:space="preserve"> jednotlivým kójím</w:t>
      </w:r>
      <w:r>
        <w:t xml:space="preserve"> </w:t>
      </w:r>
      <w:r w:rsidR="00676099">
        <w:t xml:space="preserve">skleníku </w:t>
      </w:r>
      <w:r>
        <w:t>bude míchána pitná voda ze systému s demineralizovanou vodou. Výstupní vodivost této vody bude měřena a směsný poměr se bude nastavovat ručně za  úpravnou AUV-3 v poměru cca 1:6 (volitelné nastavení dle požadované vodivosti výstupní vody). Dávkování bude zajištěno dávkovacím čerpadlem na základě měření odběru zálivkové vody impulsním vodoměrem. Rovněž bude proveden přívod neupravené vody do každé</w:t>
      </w:r>
      <w:r w:rsidR="00676099">
        <w:t xml:space="preserve"> kóje</w:t>
      </w:r>
      <w:r>
        <w:t xml:space="preserve"> skleníku, vždy společně pro dvojici pěstebních stolů. Na přívodu ke každému bude osazen automatický ventil řízený systémem MaR, kterým bude zajištěno, v případě požadavku, automatické zalévání. Vzhledem k náročnosti na potřebu vody, bude v </w:t>
      </w:r>
      <w:r w:rsidR="00676099">
        <w:t xml:space="preserve">každé kóji </w:t>
      </w:r>
      <w:r>
        <w:t xml:space="preserve">skleníku napouštěn v daný čas vždy pouze jeden pěstební stůl. Další může začít fázi napouštění vody až po uzavření ventilu u předchozího pěstebního stolu. Systémem MaR (uživatelem) bude nastaven časový úsek zaplavení pěstebního stolu a časový úsek po otevření odtokového ventilu. Každý pěstební stůl bude vybaven manuálním ventilem pro vyřazení tohoto stolu ze zálivky. </w:t>
      </w:r>
    </w:p>
    <w:p w14:paraId="36255DDD" w14:textId="77777777" w:rsidR="00164E51" w:rsidRPr="00E86E22" w:rsidRDefault="00C24441" w:rsidP="00C24441">
      <w:pPr>
        <w:spacing w:after="0"/>
        <w:jc w:val="both"/>
      </w:pPr>
      <w:r>
        <w:t>V rámci m.č. 406 bude dopojena teplá voda spolu s novým rozvodem studené vody pro dvojitý dřez. Rozvod bude prodloužením stávajícího stoupacího potrubí č. 2301 ukončeného cca 1m nad podlahou ve 3.NP.</w:t>
      </w:r>
      <w:r w:rsidR="0060383A" w:rsidRPr="0060383A">
        <w:t>.</w:t>
      </w:r>
    </w:p>
    <w:p w14:paraId="528EB031" w14:textId="77777777" w:rsidR="00164E51" w:rsidRPr="00E86E22" w:rsidRDefault="00164E51" w:rsidP="009218A8">
      <w:pPr>
        <w:spacing w:after="0"/>
        <w:jc w:val="both"/>
      </w:pPr>
    </w:p>
    <w:p w14:paraId="470A22FD" w14:textId="77777777" w:rsidR="00164E51" w:rsidRPr="00E86E22" w:rsidRDefault="00164E51" w:rsidP="00D61E14">
      <w:pPr>
        <w:pStyle w:val="Zkladntext"/>
        <w:numPr>
          <w:ilvl w:val="0"/>
          <w:numId w:val="31"/>
        </w:numPr>
      </w:pPr>
      <w:r w:rsidRPr="00E86E22">
        <w:t>Vnitřní rozvody demineralizované vody:</w:t>
      </w:r>
    </w:p>
    <w:p w14:paraId="6AED1FEB" w14:textId="78557B9B" w:rsidR="0060383A" w:rsidRDefault="00C24441" w:rsidP="0060383A">
      <w:pPr>
        <w:spacing w:after="0"/>
        <w:jc w:val="both"/>
      </w:pPr>
      <w:r w:rsidRPr="00C24441">
        <w:t xml:space="preserve">Dle požadavku bude instalován změkčovací filtr a dále automatická úpravna vody s UV-filtrem (UV lampou) pro zálivku (míchání v poměru cca 1:6 (pitná voda demineralizovaná voda) viz výše) a zároveň pro zajištění vody pro adiabatické chlazení. Je zvolena bloková stanice s přípravou vody (změkčená pod 1ºN, demineralizovaná pod 15μS/cm), tato bude umístěna v rámu a připevněna ke kovové nosné kci. Stanice zajistí přípravu </w:t>
      </w:r>
      <w:r w:rsidR="005B45F7">
        <w:t>120</w:t>
      </w:r>
      <w:r w:rsidR="005B45F7" w:rsidRPr="00C24441">
        <w:t xml:space="preserve"> </w:t>
      </w:r>
      <w:r w:rsidRPr="00C24441">
        <w:t xml:space="preserve">l upravené vody/hod a zároveň je doplněna pohotovostním zásobníkem na </w:t>
      </w:r>
      <w:r w:rsidR="005B45F7">
        <w:t>1000</w:t>
      </w:r>
      <w:r w:rsidR="005B45F7" w:rsidRPr="00C24441">
        <w:t xml:space="preserve"> </w:t>
      </w:r>
      <w:r w:rsidRPr="00C24441">
        <w:t>litrů. Na výstupu z beztlaké nádrže budou osazeny dvě čerpadla – tlakovací pro systém pro doplňování vody do boxu adiabatického chlazení a druhé dávkovací pro dávkování množství vody do zálivkového rozvodu.</w:t>
      </w:r>
      <w:r w:rsidR="0060383A">
        <w:t xml:space="preserve">. </w:t>
      </w:r>
    </w:p>
    <w:p w14:paraId="25EE7CAC" w14:textId="77777777" w:rsidR="00164E51" w:rsidRPr="00E86E22" w:rsidRDefault="00164E51" w:rsidP="009218A8">
      <w:pPr>
        <w:spacing w:after="0"/>
        <w:jc w:val="both"/>
      </w:pPr>
    </w:p>
    <w:p w14:paraId="4931A787" w14:textId="77777777" w:rsidR="00164E51" w:rsidRPr="00E86E22" w:rsidRDefault="00164E51" w:rsidP="00D61E14">
      <w:pPr>
        <w:pStyle w:val="Zkladntext"/>
        <w:numPr>
          <w:ilvl w:val="0"/>
          <w:numId w:val="30"/>
        </w:numPr>
      </w:pPr>
      <w:r w:rsidRPr="00E86E22">
        <w:t>Vnitřní rozvody požární vody:</w:t>
      </w:r>
    </w:p>
    <w:p w14:paraId="10F4C61B" w14:textId="77777777" w:rsidR="0060383A" w:rsidRDefault="0060383A" w:rsidP="0060383A">
      <w:pPr>
        <w:spacing w:after="0"/>
        <w:jc w:val="both"/>
      </w:pPr>
      <w:r>
        <w:t xml:space="preserve">V rámci m.č. 407 bude provedeno posunutí stávajícího výtoku – hydrantu s hadicí. Tento posunout z nepřístupného rohu místnosti do přístupnější pozice. Potrubí bude provedeno z ocelového pozinkovaného potrubí spojovaného šroubovanými spoji (fitinkami). </w:t>
      </w:r>
    </w:p>
    <w:p w14:paraId="1960A80B" w14:textId="77777777" w:rsidR="00164E51" w:rsidRPr="00E86E22" w:rsidRDefault="00164E51" w:rsidP="009218A8">
      <w:pPr>
        <w:spacing w:after="0"/>
        <w:jc w:val="both"/>
      </w:pPr>
    </w:p>
    <w:p w14:paraId="2C1B643F" w14:textId="77777777" w:rsidR="00164E51" w:rsidRDefault="00164E51" w:rsidP="00D61E14">
      <w:pPr>
        <w:pStyle w:val="Zkladntext"/>
      </w:pPr>
      <w:r w:rsidRPr="00E86E22">
        <w:t>Vnitřní kanalizace:</w:t>
      </w:r>
    </w:p>
    <w:p w14:paraId="31E18BD8" w14:textId="77777777" w:rsidR="009B7138" w:rsidRPr="009B7138" w:rsidRDefault="009B7138" w:rsidP="00D61E14">
      <w:pPr>
        <w:pStyle w:val="Zkladntext"/>
        <w:numPr>
          <w:ilvl w:val="0"/>
          <w:numId w:val="30"/>
        </w:numPr>
        <w:rPr>
          <w:u w:val="single"/>
        </w:rPr>
      </w:pPr>
      <w:r>
        <w:t>Splašková kanalizace:</w:t>
      </w:r>
    </w:p>
    <w:p w14:paraId="34BEB7D5" w14:textId="33F77695" w:rsidR="009B7138" w:rsidRPr="009B7138" w:rsidRDefault="009B7138" w:rsidP="009B7138">
      <w:pPr>
        <w:spacing w:after="0"/>
        <w:jc w:val="both"/>
      </w:pPr>
      <w:r w:rsidRPr="009B7138">
        <w:t xml:space="preserve">V rámci úprav </w:t>
      </w:r>
      <w:r w:rsidR="00676099" w:rsidRPr="009B7138">
        <w:t>skleník</w:t>
      </w:r>
      <w:r w:rsidR="00676099">
        <w:t>u</w:t>
      </w:r>
      <w:r w:rsidR="00676099" w:rsidRPr="009B7138">
        <w:t xml:space="preserve"> </w:t>
      </w:r>
      <w:r w:rsidRPr="009B7138">
        <w:t xml:space="preserve">dojde k výměně podlahových vpustí (původních střešních vtoků) za nové podlahové vpusti se suchou klapkou proti zápachu. Rovněž dojde k napojení zařizovacích předmětů v m.č. 406 a 407 na stávající odpadní potrubí splaškové kanalizace. </w:t>
      </w:r>
    </w:p>
    <w:p w14:paraId="139F4278" w14:textId="378CFC50" w:rsidR="009B7138" w:rsidRDefault="009B7138" w:rsidP="009B7138">
      <w:pPr>
        <w:spacing w:after="0"/>
        <w:jc w:val="both"/>
      </w:pPr>
      <w:r w:rsidRPr="009B7138">
        <w:t xml:space="preserve">Stávající vpusti v jednotlivých </w:t>
      </w:r>
      <w:r w:rsidR="00676099">
        <w:t xml:space="preserve">kójích </w:t>
      </w:r>
      <w:r w:rsidR="00676099" w:rsidRPr="009B7138">
        <w:t>sklení</w:t>
      </w:r>
      <w:r w:rsidR="00676099">
        <w:t>ku</w:t>
      </w:r>
      <w:r w:rsidRPr="009B7138">
        <w:t xml:space="preserve">, do kterých jsou dnes zaústěny odtoky z pěstebních stolů bude rovněž demontovány a nahrazeny pouze prodloužením stávajícího odpadního potrubí DN70 nad úroveň podlahy, kde bude osazen nálevkový sifon se suchou klapkou proti zápachu. </w:t>
      </w:r>
    </w:p>
    <w:p w14:paraId="5FC5B222" w14:textId="57670FBD" w:rsidR="009B7138" w:rsidRPr="009B7138" w:rsidRDefault="009B7138" w:rsidP="009B7138">
      <w:pPr>
        <w:spacing w:after="0"/>
        <w:jc w:val="both"/>
      </w:pPr>
      <w:r w:rsidRPr="009B7138">
        <w:lastRenderedPageBreak/>
        <w:t>Stávající systém podlahových vpustí v prostoru skleník</w:t>
      </w:r>
      <w:r w:rsidR="00676099">
        <w:t>u</w:t>
      </w:r>
      <w:r w:rsidRPr="009B7138">
        <w:t xml:space="preserve"> je napojen na dešťovou kanalizaci. </w:t>
      </w:r>
      <w:r w:rsidR="008A0240">
        <w:t>A</w:t>
      </w:r>
      <w:r w:rsidRPr="009B7138">
        <w:t xml:space="preserve">by bylo zabráněno zanášení kanalizace pevnými částicemi z pěstebních stolů, bude provedeno pod stropem 3.NP odpojení tohoto potrubí ze stoupacího potrubí D205 a v prostoru úklidové místnosti m.č. 316 osazen kalový filtr. Tento bude proveden jako plastová nádoba o objemu cca </w:t>
      </w:r>
      <w:r w:rsidR="00487B31">
        <w:t>60</w:t>
      </w:r>
      <w:r w:rsidRPr="009B7138">
        <w:t xml:space="preserve"> litrů s nátokem, usazovacím prostorem a odtokem doplněným jemnou tkaninou pro zachycení drobných nečistot. Odtok bude nově napojen v dimenzi DN110 do splaškového odpadního potrubí S202. </w:t>
      </w:r>
    </w:p>
    <w:p w14:paraId="3E4FB990" w14:textId="27D3B980" w:rsidR="009B7138" w:rsidRDefault="009B7138" w:rsidP="009B7138">
      <w:pPr>
        <w:spacing w:after="0"/>
        <w:jc w:val="both"/>
      </w:pPr>
      <w:r w:rsidRPr="009B7138">
        <w:t xml:space="preserve">Stávající kalový flitr v místnosti m.č. 406 i nový kalový filtr v m.č. 316, budou vyžadovat pravidelnou kontrolu a údržbu – čištění. Pravidelnost je nutné přizpůsobit užívání, především tedy úklidu ve </w:t>
      </w:r>
      <w:r w:rsidR="008A0240" w:rsidRPr="009B7138">
        <w:t>sklení</w:t>
      </w:r>
      <w:r w:rsidR="008A0240">
        <w:t>ku</w:t>
      </w:r>
      <w:r w:rsidR="008A0240" w:rsidRPr="009B7138">
        <w:t xml:space="preserve"> </w:t>
      </w:r>
      <w:r w:rsidRPr="009B7138">
        <w:t xml:space="preserve">i používání automatického závlahového systému. </w:t>
      </w:r>
    </w:p>
    <w:p w14:paraId="138EA2C8" w14:textId="77777777" w:rsidR="009B7138" w:rsidRPr="009B7138" w:rsidRDefault="009B7138" w:rsidP="009B7138">
      <w:pPr>
        <w:spacing w:after="0"/>
        <w:jc w:val="both"/>
      </w:pPr>
    </w:p>
    <w:p w14:paraId="6207817C" w14:textId="77777777" w:rsidR="009B7138" w:rsidRPr="009B7138" w:rsidRDefault="009B7138" w:rsidP="00D61E14">
      <w:pPr>
        <w:pStyle w:val="Zkladntext"/>
        <w:numPr>
          <w:ilvl w:val="0"/>
          <w:numId w:val="30"/>
        </w:numPr>
        <w:rPr>
          <w:u w:val="single"/>
        </w:rPr>
      </w:pPr>
      <w:r>
        <w:t>Dešťová kanalizace:</w:t>
      </w:r>
    </w:p>
    <w:p w14:paraId="54FF600A" w14:textId="0080364D" w:rsidR="009B7138" w:rsidRDefault="009B7138" w:rsidP="009B7138">
      <w:pPr>
        <w:spacing w:after="0"/>
        <w:jc w:val="both"/>
      </w:pPr>
      <w:r>
        <w:t xml:space="preserve">Bude provedena pouze výměna vpustí v rámci stavebních úprav </w:t>
      </w:r>
      <w:r w:rsidR="008A0240">
        <w:t>skleníku</w:t>
      </w:r>
      <w:r>
        <w:t>. Tato část bude ovšem přepojena do splaškové kanalizace, neodvádí srážkové vody ze střechy.</w:t>
      </w:r>
    </w:p>
    <w:p w14:paraId="64145259" w14:textId="77777777" w:rsidR="008F5330" w:rsidRPr="00E86E22" w:rsidRDefault="008F5330" w:rsidP="009218A8">
      <w:pPr>
        <w:spacing w:after="0"/>
        <w:jc w:val="both"/>
      </w:pPr>
    </w:p>
    <w:p w14:paraId="7AA7FDB0" w14:textId="77777777" w:rsidR="008F5330" w:rsidRPr="00E86E22" w:rsidRDefault="008F5330" w:rsidP="00D61E14">
      <w:pPr>
        <w:pStyle w:val="Zkladntext"/>
      </w:pPr>
      <w:r w:rsidRPr="00E86E22">
        <w:t>Rozvody pro chlazení:</w:t>
      </w:r>
    </w:p>
    <w:p w14:paraId="19BC5595" w14:textId="77777777" w:rsidR="009B7138" w:rsidRPr="009B7138" w:rsidRDefault="009B7138" w:rsidP="009B7138">
      <w:pPr>
        <w:spacing w:after="0"/>
        <w:jc w:val="both"/>
      </w:pPr>
      <w:r w:rsidRPr="009B7138">
        <w:t>Zdrojem chladu pro VZT jednotky jsou dvě blokové chladící jednotky s hydraulickým modulem. Každé zařízení o nominálním výkonu chlazení 80,kW. Celkový chladící výkon 160,0kW. Chladící jednotky jsou dodávkou profese VZT.</w:t>
      </w:r>
    </w:p>
    <w:p w14:paraId="692BE65B" w14:textId="77777777" w:rsidR="009B7138" w:rsidRPr="009B7138" w:rsidRDefault="009B7138" w:rsidP="009B7138">
      <w:pPr>
        <w:spacing w:after="0"/>
        <w:jc w:val="both"/>
      </w:pPr>
      <w:r w:rsidRPr="009B7138">
        <w:t>Parametry jednotky:</w:t>
      </w:r>
      <w:r w:rsidRPr="009B7138">
        <w:tab/>
        <w:t xml:space="preserve">teplota chladící vody 19/25°C; průtok 12,9m3/hod; dostupný tlak na výstupu z jednotky 20-150kPa. Součástí jednotky je pojistný ventil s otevíracím přetlakem 6,0bar. Minimální požadovaný objem soustavy chladící vody činí dle podkladů výrobce 3 litry, objem soustavy činí 587 litrů – podmínka splněna! Další podmínkou je pro řízený výkon kompresoru min. výkon 5% - bude zajištěno profesí MaR – viz. Požadavky na ostatní profese. </w:t>
      </w:r>
    </w:p>
    <w:p w14:paraId="543117DC" w14:textId="77777777" w:rsidR="009B7138" w:rsidRPr="009B7138" w:rsidRDefault="009B7138" w:rsidP="009B7138">
      <w:pPr>
        <w:spacing w:after="0"/>
        <w:jc w:val="both"/>
      </w:pPr>
      <w:r w:rsidRPr="009B7138">
        <w:t>Objemové změny teplonosné látky vlivem teplotní roztažnosti bude vyrovnávat tlaková expanzní membránová nádoba pro systémy s rozvodem chladné vody objemu 50 litrů/10bar. Expanzní nádoba bude umístěna na podlaze v technické místnosti a bude napojena na rozvody chladící vody dle výkresové dokumentace.</w:t>
      </w:r>
    </w:p>
    <w:p w14:paraId="7A6D34DA" w14:textId="77777777" w:rsidR="009B7138" w:rsidRPr="009B7138" w:rsidRDefault="009B7138" w:rsidP="009B7138">
      <w:pPr>
        <w:spacing w:after="0"/>
        <w:jc w:val="both"/>
      </w:pPr>
      <w:r w:rsidRPr="009B7138">
        <w:t>Jištění zdroje chladu je součástí dodávky zdroje, chladící systém pro VZT jednotky bude osazen u expanzní nádoby pojistným ventilem s otevíracím přetlakem 5,0bar.</w:t>
      </w:r>
    </w:p>
    <w:p w14:paraId="4A91788B" w14:textId="77777777" w:rsidR="009B7138" w:rsidRPr="009B7138" w:rsidRDefault="009B7138" w:rsidP="009B7138">
      <w:pPr>
        <w:spacing w:after="0"/>
        <w:jc w:val="both"/>
      </w:pPr>
      <w:r w:rsidRPr="009B7138">
        <w:t>Soustava chlazení bude pracovat v rozmezí pracovního přetlaku 140-500 kPa.</w:t>
      </w:r>
    </w:p>
    <w:p w14:paraId="49CA5552" w14:textId="77777777" w:rsidR="009B7138" w:rsidRDefault="009B7138" w:rsidP="009218A8">
      <w:pPr>
        <w:spacing w:after="0"/>
        <w:jc w:val="both"/>
      </w:pPr>
    </w:p>
    <w:p w14:paraId="7238090C" w14:textId="77777777" w:rsidR="008F5330" w:rsidRPr="00E86E22" w:rsidRDefault="008F5330" w:rsidP="009218A8">
      <w:pPr>
        <w:spacing w:after="0"/>
        <w:jc w:val="both"/>
      </w:pPr>
      <w:r w:rsidRPr="00E86E22">
        <w:t xml:space="preserve">Součástí chladících jednotek jsou zdvojená oběhová čerpadla. Chladící jednotky budou na sekundární okruh chlazení napojeny pomocí gumových kompenzátorů zabraňujících přenos chvění jednotky na potrubní rozvody. V přívodním potrubí bude osazena uzavírací klapka a vyvažovací ventil  nastavením </w:t>
      </w:r>
      <w:r w:rsidR="008B23B7" w:rsidRPr="00E86E22">
        <w:t>p</w:t>
      </w:r>
      <w:r w:rsidRPr="00E86E22">
        <w:t xml:space="preserve">ožadovaného průtoku. Ve zpětném potrubí bude instalován filtr mechanických nečistot a uzavírací klapky před a za filtrem. </w:t>
      </w:r>
    </w:p>
    <w:p w14:paraId="6ABFFE87" w14:textId="77777777" w:rsidR="008F5330" w:rsidRPr="00E86E22" w:rsidRDefault="008F5330" w:rsidP="009218A8">
      <w:pPr>
        <w:spacing w:after="0"/>
        <w:jc w:val="both"/>
      </w:pPr>
      <w:r w:rsidRPr="00E86E22">
        <w:t>Jednotlivé VZT jednotky budou v přívodním potrubí osazeny kulovým kohoutem a tlakově nezávislým seřizovacím a regulační ventilem, ve zpětném potrubí kulovým kohoutem. Tlakově nezávislé ventily budou osazeny servopohonem (servopohon dodávkou profese MaR).</w:t>
      </w:r>
    </w:p>
    <w:p w14:paraId="629473E8" w14:textId="77777777" w:rsidR="008F5330" w:rsidRPr="00E86E22" w:rsidRDefault="008F5330" w:rsidP="009218A8">
      <w:pPr>
        <w:spacing w:after="0"/>
        <w:jc w:val="both"/>
      </w:pPr>
      <w:r w:rsidRPr="00E86E22">
        <w:t>Systém chlazení bude v nejvyšších místech odvzdušněn odvzdušňovacích nádobek. Pro možnost vypouštění budou v nejnižším místě osazeny kulové vypouštěcí kohouty.</w:t>
      </w:r>
    </w:p>
    <w:p w14:paraId="742F7693" w14:textId="77777777" w:rsidR="008F5330" w:rsidRDefault="008F5330" w:rsidP="009218A8">
      <w:pPr>
        <w:spacing w:after="0"/>
        <w:jc w:val="both"/>
      </w:pPr>
      <w:r w:rsidRPr="00E86E22">
        <w:t>Potrubní rozvody budou provedeny z pozinkovaného ocelového potrubí, potrubí spojovaného lisováním. Potrubní rozvody jsou převážně vedeny pod stropem 3.NP a 4.NP volně zavěšené a dále pak volně po svislé stavební konstrukci.  Potrubí vedené v prostoru 3.NP budou vedeny ve vyhrazených prostorech pro vedení rozvodů. Montáž potrubí bude provedeno dle montážního předpisu pro pozinkované ocelové potrubí lisovací.</w:t>
      </w:r>
    </w:p>
    <w:p w14:paraId="5BE4E9CD" w14:textId="77777777" w:rsidR="00954EA9" w:rsidRPr="00687D7C" w:rsidRDefault="00954EA9" w:rsidP="00954EA9">
      <w:pPr>
        <w:spacing w:after="0"/>
        <w:jc w:val="both"/>
        <w:rPr>
          <w:rFonts w:cs="Arial"/>
        </w:rPr>
      </w:pPr>
      <w:r w:rsidRPr="00E86E22">
        <w:rPr>
          <w:rFonts w:cs="Arial"/>
        </w:rPr>
        <w:t>(</w:t>
      </w:r>
      <w:r>
        <w:rPr>
          <w:rFonts w:cs="Arial"/>
        </w:rPr>
        <w:t xml:space="preserve">podrobný </w:t>
      </w:r>
      <w:r w:rsidRPr="00E86E22">
        <w:rPr>
          <w:rFonts w:cs="Arial"/>
        </w:rPr>
        <w:t xml:space="preserve">popis zařízení a provoz viz. technická zpráva </w:t>
      </w:r>
      <w:r>
        <w:rPr>
          <w:rFonts w:cs="Arial"/>
        </w:rPr>
        <w:t>ZTI</w:t>
      </w:r>
      <w:r w:rsidRPr="00E86E22">
        <w:rPr>
          <w:rFonts w:cs="Arial"/>
        </w:rPr>
        <w:t>).</w:t>
      </w:r>
    </w:p>
    <w:p w14:paraId="77EA35CF" w14:textId="77777777" w:rsidR="00954EA9" w:rsidRPr="00E86E22" w:rsidRDefault="00954EA9" w:rsidP="009218A8">
      <w:pPr>
        <w:spacing w:after="0"/>
        <w:jc w:val="both"/>
      </w:pPr>
    </w:p>
    <w:p w14:paraId="6F1F4C51" w14:textId="77777777" w:rsidR="00863F6C" w:rsidRDefault="00863F6C" w:rsidP="009218A8">
      <w:pPr>
        <w:spacing w:after="0"/>
        <w:jc w:val="both"/>
        <w:rPr>
          <w:rFonts w:cs="Arial"/>
        </w:rPr>
      </w:pPr>
    </w:p>
    <w:p w14:paraId="1EBFC506" w14:textId="77777777" w:rsidR="008D06CD" w:rsidRPr="00E86E22" w:rsidRDefault="008D06CD" w:rsidP="009218A8">
      <w:pPr>
        <w:pStyle w:val="Nadpis3"/>
        <w:jc w:val="both"/>
        <w:rPr>
          <w:rFonts w:cs="Arial"/>
        </w:rPr>
      </w:pPr>
      <w:bookmarkStart w:id="44" w:name="_Toc390259061"/>
      <w:r w:rsidRPr="00E86E22">
        <w:rPr>
          <w:rFonts w:cs="Arial"/>
        </w:rPr>
        <w:t>Vytápění</w:t>
      </w:r>
      <w:bookmarkEnd w:id="42"/>
      <w:r w:rsidRPr="00E86E22">
        <w:rPr>
          <w:rFonts w:cs="Arial"/>
        </w:rPr>
        <w:t xml:space="preserve"> skleníku</w:t>
      </w:r>
      <w:bookmarkEnd w:id="44"/>
    </w:p>
    <w:p w14:paraId="3DF64BED" w14:textId="77777777" w:rsidR="00540DA9" w:rsidRPr="00E86E22" w:rsidRDefault="00540DA9" w:rsidP="00D61E14">
      <w:pPr>
        <w:pStyle w:val="Zkladntext"/>
      </w:pPr>
      <w:bookmarkStart w:id="45" w:name="_Toc329768723"/>
      <w:r w:rsidRPr="00E86E22">
        <w:t>Zdroj tepla:</w:t>
      </w:r>
    </w:p>
    <w:p w14:paraId="2CCB8749" w14:textId="1BCB5AC4" w:rsidR="006C35B7" w:rsidRPr="006C35B7" w:rsidRDefault="006C35B7" w:rsidP="00D61E14">
      <w:pPr>
        <w:pStyle w:val="Zkladntext"/>
      </w:pPr>
      <w:r w:rsidRPr="006C35B7">
        <w:t xml:space="preserve">Potřebnou energii pro vytápění </w:t>
      </w:r>
      <w:r w:rsidR="008A0240" w:rsidRPr="006C35B7">
        <w:t>skleník</w:t>
      </w:r>
      <w:r w:rsidR="008A0240">
        <w:t>u</w:t>
      </w:r>
      <w:r w:rsidR="008A0240" w:rsidRPr="006C35B7">
        <w:t xml:space="preserve"> </w:t>
      </w:r>
      <w:r w:rsidRPr="006C35B7">
        <w:t xml:space="preserve">zajišťuje samostatná otopná větev </w:t>
      </w:r>
      <w:r w:rsidR="008A0240" w:rsidRPr="006C35B7">
        <w:t>skleník</w:t>
      </w:r>
      <w:r w:rsidR="008A0240">
        <w:t>u</w:t>
      </w:r>
      <w:r w:rsidRPr="006C35B7">
        <w:t xml:space="preserve">, vedená z kotelny umístěná v 1. PP. Jako záložní zdroj jsou v technické místnosti v 4. NP osazeny dva plynové kotle Thermona typ Therm 50T, každý v regulovaném rozsahu výkonu 19,6-49,0kW. </w:t>
      </w:r>
      <w:r w:rsidR="0019367D">
        <w:t xml:space="preserve">Tyto kotle budou vyměněny za nové. </w:t>
      </w:r>
      <w:r w:rsidR="000C6E89">
        <w:t>Podrobná specifikace viz F1.4.1_101_TZ-vytápění</w:t>
      </w:r>
    </w:p>
    <w:p w14:paraId="1711BA3D" w14:textId="54CF1B02" w:rsidR="006C35B7" w:rsidRPr="006C35B7" w:rsidRDefault="006C35B7" w:rsidP="00D61E14">
      <w:pPr>
        <w:pStyle w:val="Zkladntext"/>
      </w:pPr>
      <w:r w:rsidRPr="006C35B7">
        <w:lastRenderedPageBreak/>
        <w:t xml:space="preserve">V rámci modernizace skleníku bude provedena úprava zapojení větve vytápění </w:t>
      </w:r>
      <w:r w:rsidR="008A0240" w:rsidRPr="006C35B7">
        <w:t>skleník</w:t>
      </w:r>
      <w:r w:rsidR="008A0240">
        <w:t>u</w:t>
      </w:r>
      <w:r w:rsidR="008A0240" w:rsidRPr="006C35B7">
        <w:t xml:space="preserve"> </w:t>
      </w:r>
      <w:r w:rsidRPr="006C35B7">
        <w:t xml:space="preserve">a úprava zapojení plynových kotlů do systému vytápění </w:t>
      </w:r>
      <w:r w:rsidR="008A0240" w:rsidRPr="006C35B7">
        <w:t>skleník</w:t>
      </w:r>
      <w:r w:rsidR="008A0240">
        <w:t>u</w:t>
      </w:r>
      <w:r w:rsidRPr="006C35B7">
        <w:t>.</w:t>
      </w:r>
    </w:p>
    <w:p w14:paraId="1E226AE9" w14:textId="061861D7" w:rsidR="006C35B7" w:rsidRDefault="006C35B7" w:rsidP="00D61E14">
      <w:pPr>
        <w:pStyle w:val="Zkladntext"/>
      </w:pPr>
      <w:r w:rsidRPr="006C35B7">
        <w:t xml:space="preserve">V prostoru technické místnosti v 4.NP bude osazen teplovodní deskový výměník o výkonu 90,0kW. Jeho primární strana bude napojena na stávající větev vytápění </w:t>
      </w:r>
      <w:r w:rsidR="008A0240" w:rsidRPr="006C35B7">
        <w:t>skleník</w:t>
      </w:r>
      <w:r w:rsidR="008A0240">
        <w:t>u</w:t>
      </w:r>
      <w:r w:rsidRPr="006C35B7">
        <w:t xml:space="preserve">. Stávající oběhová čerpadla větve napojené na primární část výměníku budou nahrazena novými elektronickými čerpadly (1x čerpadlo hlavní a 1x záložní). Sekundární strana bude napojena na nový R+S otopných větví. Pomocí tohoto zařízení bude tlakově oddělen stávající systém vytápění a nový systém vytápění </w:t>
      </w:r>
      <w:r w:rsidR="008A0240" w:rsidRPr="006C35B7">
        <w:t>skleník</w:t>
      </w:r>
      <w:r w:rsidR="008A0240">
        <w:t>u</w:t>
      </w:r>
      <w:r w:rsidRPr="006C35B7">
        <w:t>.</w:t>
      </w:r>
    </w:p>
    <w:p w14:paraId="296C41B1" w14:textId="77777777" w:rsidR="006C35B7" w:rsidRPr="006C35B7" w:rsidRDefault="006C35B7" w:rsidP="00D61E14">
      <w:pPr>
        <w:pStyle w:val="Zkladntext"/>
      </w:pPr>
      <w:r w:rsidRPr="006C35B7">
        <w:t xml:space="preserve">Plynové kotle Therm 50T budou přemístěny na jiné místo v rámci technické místnosti 4.NP (dle výkresové dokumentace). Instalovaný výkon jednotlivého plynového zařízení v místnosti nepřesahuje 50 kW a součtový výkon zařízení nepřesahuje 100 kW. Z tohoto důvodu není prostor umístění kotlů z hlediska ČSN 07 </w:t>
      </w:r>
      <w:smartTag w:uri="urn:schemas-microsoft-com:office:smarttags" w:element="metricconverter">
        <w:smartTagPr>
          <w:attr w:name="ProductID" w:val="0703 a"/>
        </w:smartTagPr>
        <w:r w:rsidRPr="006C35B7">
          <w:t>0703 a</w:t>
        </w:r>
      </w:smartTag>
      <w:r w:rsidRPr="006C35B7">
        <w:t xml:space="preserve"> vyhlášky č. 91/1993 Sb. klasifikován jako kotelna. Palivem bude zemní plyn 2,0 kPa. </w:t>
      </w:r>
    </w:p>
    <w:p w14:paraId="3920DCFF" w14:textId="77777777" w:rsidR="006C35B7" w:rsidRPr="006C35B7" w:rsidRDefault="006C35B7" w:rsidP="00D61E14">
      <w:pPr>
        <w:pStyle w:val="Zkladntext"/>
      </w:pPr>
      <w:r w:rsidRPr="006C35B7">
        <w:t>Odvod spalin bude pro každý kotel samostatně zajištěn odkouřením Ø80mm. Přívod spalovacího vzduchu bude řešen stávajícím vzduchovodem. Do přívodu vzduchu nebude zasahováno. Odvod spalin bude řešen pro každý kotel samostatně potrubím Ø 80 svisle nad střechu objektu, potrubí bude zakončeno střešním nástavcem.</w:t>
      </w:r>
    </w:p>
    <w:p w14:paraId="3CCAF73B" w14:textId="77777777" w:rsidR="00540DA9" w:rsidRPr="00E86E22" w:rsidRDefault="006C35B7" w:rsidP="00D61E14">
      <w:pPr>
        <w:pStyle w:val="Zkladntext"/>
      </w:pPr>
      <w:r w:rsidRPr="006C35B7">
        <w:t>Objemové změny teplonosné látky vlivem teplotní roztažnosti bude vyrovnávat tlaková expanzní membránová nádoba objemu 80 litrů / 3 bar. Nádoba bude umístěna na podlaze v prostoru strojovny.</w:t>
      </w:r>
    </w:p>
    <w:p w14:paraId="517B6F0B" w14:textId="77777777" w:rsidR="00F05299" w:rsidRPr="00E86E22" w:rsidRDefault="00F05299" w:rsidP="00D61E14">
      <w:pPr>
        <w:pStyle w:val="Zkladntext"/>
      </w:pPr>
      <w:r w:rsidRPr="00E86E22">
        <w:t>Otopný systém:</w:t>
      </w:r>
    </w:p>
    <w:p w14:paraId="075FE652" w14:textId="77777777" w:rsidR="00F05299" w:rsidRPr="00E86E22" w:rsidRDefault="00F05299" w:rsidP="00D61E14">
      <w:pPr>
        <w:pStyle w:val="Zkladntext"/>
      </w:pPr>
      <w:r w:rsidRPr="00E86E22">
        <w:t>Otopný systém je navržen uzavřený, s nuceným oběhem topné vody. Oddělení kotlového okruhu a sekundárního okruhu otopných větví bude provedeno zkratem mezi rozdělovačem a sběračem otopných větví.</w:t>
      </w:r>
    </w:p>
    <w:p w14:paraId="05138BCB" w14:textId="77777777" w:rsidR="00F05299" w:rsidRPr="00E86E22" w:rsidRDefault="00F05299" w:rsidP="00D61E14">
      <w:pPr>
        <w:pStyle w:val="Zkladntext"/>
      </w:pPr>
      <w:r w:rsidRPr="00E86E22">
        <w:t>Otopný systém bude v nejvyšších místech odvzdušněn – na otopných tělesech a pomocí odvzdušňovacích nádobek. Pro možnost vypouštění budou v nejnižším místě osazeny kulové vypouštěcí kohouty.</w:t>
      </w:r>
    </w:p>
    <w:p w14:paraId="59E6A078" w14:textId="77777777" w:rsidR="00F05299" w:rsidRPr="00E86E22" w:rsidRDefault="00F05299" w:rsidP="00D61E14">
      <w:pPr>
        <w:pStyle w:val="Zkladntext"/>
      </w:pPr>
      <w:r w:rsidRPr="00E86E22">
        <w:t>Teplovodní výměník:</w:t>
      </w:r>
    </w:p>
    <w:p w14:paraId="7FA6FE7F" w14:textId="77777777" w:rsidR="00F05299" w:rsidRPr="00E86E22" w:rsidRDefault="00F05299" w:rsidP="00D61E14">
      <w:pPr>
        <w:pStyle w:val="Zkladntext"/>
        <w:rPr>
          <w:u w:val="single"/>
        </w:rPr>
      </w:pPr>
      <w:r w:rsidRPr="00E86E22">
        <w:t>V okruhu větve „D“ jsou instalovány teplovodní výměníky, každý o výkonu 1</w:t>
      </w:r>
      <w:r w:rsidR="006C35B7">
        <w:t>8</w:t>
      </w:r>
      <w:r w:rsidRPr="00E86E22">
        <w:t>,0kW. Výměníky budou umístěny ve vzduchotechnickém potrubí.</w:t>
      </w:r>
    </w:p>
    <w:p w14:paraId="447E4559" w14:textId="77777777" w:rsidR="00F05299" w:rsidRPr="00E86E22" w:rsidRDefault="00F05299" w:rsidP="00D61E14">
      <w:pPr>
        <w:pStyle w:val="Zkladntext"/>
      </w:pPr>
      <w:r w:rsidRPr="00E86E22">
        <w:t>Otopná tělesa:</w:t>
      </w:r>
    </w:p>
    <w:p w14:paraId="3B3740DF" w14:textId="76B000FD" w:rsidR="00F05299" w:rsidRPr="00E86E22" w:rsidRDefault="00F05299" w:rsidP="00D61E14">
      <w:pPr>
        <w:pStyle w:val="Zkladntext"/>
      </w:pPr>
      <w:r w:rsidRPr="00E86E22">
        <w:t>Otopná plocha je tvořena trubkov</w:t>
      </w:r>
      <w:r w:rsidR="008A0240">
        <w:t>ý</w:t>
      </w:r>
      <w:r w:rsidRPr="00E86E22">
        <w:t>mi registry z ocelových trubek závitových DN40. V</w:t>
      </w:r>
      <w:r w:rsidR="008A0240">
        <w:t> </w:t>
      </w:r>
      <w:r w:rsidRPr="00E86E22">
        <w:t>každé</w:t>
      </w:r>
      <w:r w:rsidR="008A0240">
        <w:t xml:space="preserve"> kóji</w:t>
      </w:r>
      <w:r w:rsidRPr="00E86E22">
        <w:t xml:space="preserve"> skleníku budou osazeny čtyři trubkové registry. Dva trubkové registry třířadé a dva dvouřadé. Třířadé budou umístěny u podlahy ( spodní hrana registru 120mm nad podlahou), dvouřadé budou umístěny ve výšce cca 3650mm (spodní hrana registru).</w:t>
      </w:r>
    </w:p>
    <w:p w14:paraId="51C0872C" w14:textId="77777777" w:rsidR="00F05299" w:rsidRPr="00E86E22" w:rsidRDefault="00F05299" w:rsidP="00D61E14">
      <w:pPr>
        <w:pStyle w:val="Zkladntext"/>
      </w:pPr>
      <w:r w:rsidRPr="00E86E22">
        <w:t>Rozvody a instalace:</w:t>
      </w:r>
    </w:p>
    <w:p w14:paraId="620E8CDB" w14:textId="77777777" w:rsidR="00F05299" w:rsidRDefault="00F05299" w:rsidP="00D61E14">
      <w:pPr>
        <w:pStyle w:val="Zkladntext"/>
      </w:pPr>
      <w:r w:rsidRPr="00E86E22">
        <w:t>Potrubí kotlového okruhu, rozvody k rozdělovači a sběrači otopných větví a všechny rozvody k otopným tělesům a výměníkům VZT budou provedeny z pozinkovaného ocelového potrubí, potrubí spojovaného lisováním. Potrubní rozvody jsou převážně vedeny pod stropem 4.NP volně zavěšené a dále pak volně po svislé stavební konstrukci.  Montáž potrubí bude provedeno dle montážního předpisu pro pozinkované ocelové potrubí lisovací.</w:t>
      </w:r>
    </w:p>
    <w:p w14:paraId="633EA0A6" w14:textId="77777777" w:rsidR="008D06CD" w:rsidRPr="00D34435" w:rsidRDefault="008D06CD" w:rsidP="00D34435">
      <w:pPr>
        <w:pStyle w:val="Nadpis3"/>
        <w:jc w:val="both"/>
        <w:rPr>
          <w:rFonts w:cs="Arial"/>
        </w:rPr>
      </w:pPr>
      <w:bookmarkStart w:id="46" w:name="_Toc390259062"/>
      <w:r w:rsidRPr="00D34435">
        <w:rPr>
          <w:rFonts w:cs="Arial"/>
        </w:rPr>
        <w:t>Technologie</w:t>
      </w:r>
      <w:bookmarkEnd w:id="46"/>
      <w:r w:rsidRPr="00D34435">
        <w:rPr>
          <w:rFonts w:cs="Arial"/>
        </w:rPr>
        <w:t xml:space="preserve"> </w:t>
      </w:r>
      <w:bookmarkEnd w:id="45"/>
    </w:p>
    <w:p w14:paraId="74A5DA24" w14:textId="77777777" w:rsidR="008D06CD" w:rsidRPr="00E86E22" w:rsidRDefault="008D06CD" w:rsidP="00D61E14">
      <w:pPr>
        <w:pStyle w:val="Zkladntext"/>
      </w:pPr>
      <w:r w:rsidRPr="00E86E22">
        <w:t>Stínění</w:t>
      </w:r>
    </w:p>
    <w:p w14:paraId="19AE8F1E" w14:textId="77777777" w:rsidR="0094276A" w:rsidRPr="00E86E22" w:rsidRDefault="008D06CD" w:rsidP="00D61E14">
      <w:pPr>
        <w:pStyle w:val="Zkladntext"/>
      </w:pPr>
      <w:r w:rsidRPr="00E86E22">
        <w:t xml:space="preserve">Stínění skleníku bude provedeno pomocí </w:t>
      </w:r>
      <w:r w:rsidR="00E53F9B">
        <w:t>venkovních rolet</w:t>
      </w:r>
      <w:r w:rsidRPr="00E86E22">
        <w:t xml:space="preserve"> s el. pohonem řízených MaR na základě požadavku obsluhy na delších svislých stěnách a na střeše skleníku. Stínění bude navrženo jako celoplošné i nad okny. MaR jen zajistí limitaci otevření oken.</w:t>
      </w:r>
      <w:r w:rsidR="00B001E7" w:rsidRPr="00E86E22">
        <w:t xml:space="preserve"> </w:t>
      </w:r>
      <w:r w:rsidRPr="00E86E22">
        <w:t>Okna budou osazena sítěmi proti hmyzu.</w:t>
      </w:r>
      <w:r w:rsidR="0094276A" w:rsidRPr="00E86E22">
        <w:t xml:space="preserve"> </w:t>
      </w:r>
    </w:p>
    <w:p w14:paraId="58B52513" w14:textId="77777777" w:rsidR="0094276A" w:rsidRPr="00E86E22" w:rsidRDefault="0094276A" w:rsidP="00D61E14">
      <w:pPr>
        <w:pStyle w:val="Zkladntext"/>
      </w:pPr>
      <w:r w:rsidRPr="00E86E22">
        <w:t>Součástí projektu bude i výměna zatemňovacích kultivačních stolů:</w:t>
      </w:r>
    </w:p>
    <w:p w14:paraId="385C2611" w14:textId="4A5847FE" w:rsidR="00D34435" w:rsidRPr="00D34435" w:rsidRDefault="0094276A" w:rsidP="00D61E14">
      <w:pPr>
        <w:pStyle w:val="Zkladntext"/>
        <w:numPr>
          <w:ilvl w:val="0"/>
          <w:numId w:val="30"/>
        </w:numPr>
      </w:pPr>
      <w:r w:rsidRPr="00D34435">
        <w:rPr>
          <w:rFonts w:cs="Arial"/>
        </w:rPr>
        <w:t xml:space="preserve">Celé zařízení musí být konstruované tak, aby v </w:t>
      </w:r>
      <w:r w:rsidR="00EE6662">
        <w:rPr>
          <w:rFonts w:cs="Arial"/>
        </w:rPr>
        <w:t>nezatemněném</w:t>
      </w:r>
      <w:r w:rsidR="00EE6662" w:rsidRPr="00D34435">
        <w:rPr>
          <w:rFonts w:cs="Arial"/>
        </w:rPr>
        <w:t xml:space="preserve"> </w:t>
      </w:r>
      <w:r w:rsidRPr="00D34435">
        <w:rPr>
          <w:rFonts w:cs="Arial"/>
        </w:rPr>
        <w:t xml:space="preserve">stavu, co nejméně stínilo přirozenému světlu. </w:t>
      </w:r>
      <w:r w:rsidRPr="00E86E22">
        <w:t xml:space="preserve">Jedná se o 8 ks "nástaveb" na současné pěstební stoly dle uvedených rozměrů 6,6 m (š) x 1,01 m (h) x 1,5 m (v). </w:t>
      </w:r>
      <w:r w:rsidR="00D34435" w:rsidRPr="00D34435">
        <w:t xml:space="preserve">Musí umožňovat </w:t>
      </w:r>
      <w:r w:rsidR="00EE6662">
        <w:t>zatemnění</w:t>
      </w:r>
      <w:r w:rsidR="00EE6662" w:rsidRPr="00D34435">
        <w:t xml:space="preserve"> </w:t>
      </w:r>
      <w:r w:rsidR="00D34435" w:rsidRPr="00D34435">
        <w:t xml:space="preserve">rostlin na pěstebním stole. </w:t>
      </w:r>
      <w:r w:rsidR="00EE6662">
        <w:t>Zatemnění</w:t>
      </w:r>
      <w:r w:rsidR="00D34435" w:rsidRPr="00D34435">
        <w:t xml:space="preserve"> je na motorový pohon a je řízeno z MaR. </w:t>
      </w:r>
    </w:p>
    <w:p w14:paraId="422D1DB0" w14:textId="37CEADB2" w:rsidR="00D34435" w:rsidRDefault="00EE6662" w:rsidP="00D61E14">
      <w:pPr>
        <w:pStyle w:val="Zkladntext"/>
        <w:numPr>
          <w:ilvl w:val="0"/>
          <w:numId w:val="30"/>
        </w:numPr>
      </w:pPr>
      <w:r>
        <w:lastRenderedPageBreak/>
        <w:t>Zatemnění</w:t>
      </w:r>
      <w:r w:rsidRPr="00D34435">
        <w:t xml:space="preserve"> </w:t>
      </w:r>
      <w:r w:rsidR="00D34435" w:rsidRPr="00D34435">
        <w:t xml:space="preserve">musí být konstruované z nerezavějících materiálů, popř. s antikorozní úpravou  vhodnou do vlhkého prostředí, opatřené stínící látkou </w:t>
      </w:r>
      <w:r w:rsidR="0036114C">
        <w:t>splňující požadavky MU</w:t>
      </w:r>
      <w:r w:rsidR="00D34435" w:rsidRPr="00D34435">
        <w:t xml:space="preserve">, pro dokonalé zastínění rostlin </w:t>
      </w:r>
      <w:r>
        <w:t xml:space="preserve">( při osvětlení </w:t>
      </w:r>
      <w:r w:rsidR="001636A6">
        <w:t xml:space="preserve">intenzitou </w:t>
      </w:r>
      <w:r>
        <w:t>2000uE propustí méně než 0,1uE )</w:t>
      </w:r>
    </w:p>
    <w:p w14:paraId="57D8B5AA" w14:textId="47196918" w:rsidR="00D34435" w:rsidRDefault="00D34435" w:rsidP="00D61E14">
      <w:pPr>
        <w:pStyle w:val="Zkladntext"/>
        <w:numPr>
          <w:ilvl w:val="0"/>
          <w:numId w:val="30"/>
        </w:numPr>
      </w:pPr>
      <w:r w:rsidRPr="00D34435">
        <w:t xml:space="preserve">Řízení </w:t>
      </w:r>
      <w:r w:rsidR="00913CF3">
        <w:t>zatemnění</w:t>
      </w:r>
      <w:r w:rsidR="00913CF3" w:rsidRPr="00D34435">
        <w:t xml:space="preserve"> </w:t>
      </w:r>
      <w:r w:rsidRPr="00D34435">
        <w:t xml:space="preserve">bude z rozvaděče MaR na základě požadavku uživatele. Je požadována signalizace " </w:t>
      </w:r>
      <w:r w:rsidR="00913CF3">
        <w:t>ZATEMNĚNO / NEZATEMNĚNO</w:t>
      </w:r>
      <w:r w:rsidRPr="00D34435">
        <w:t xml:space="preserve"> " na základě stavu čidel, umístěných v </w:t>
      </w:r>
      <w:r w:rsidR="00913CF3">
        <w:t>zatemňovací</w:t>
      </w:r>
      <w:r w:rsidR="00913CF3" w:rsidRPr="00D34435">
        <w:t xml:space="preserve"> </w:t>
      </w:r>
      <w:r w:rsidRPr="00D34435">
        <w:t>nástavbě. Možno použít bezpotenciální kontakt pro 24VDC</w:t>
      </w:r>
    </w:p>
    <w:p w14:paraId="2FBE1499" w14:textId="77777777" w:rsidR="0094276A" w:rsidRPr="00E86E22" w:rsidRDefault="0094276A" w:rsidP="00D61E14">
      <w:pPr>
        <w:pStyle w:val="Zkladntext"/>
      </w:pPr>
    </w:p>
    <w:p w14:paraId="2A290341" w14:textId="77777777" w:rsidR="0094276A" w:rsidRPr="00E86E22" w:rsidRDefault="0094276A" w:rsidP="00D61E14">
      <w:pPr>
        <w:pStyle w:val="Zkladntext"/>
      </w:pPr>
    </w:p>
    <w:p w14:paraId="026EAE02" w14:textId="77777777" w:rsidR="006D77B2" w:rsidRPr="00E86E22" w:rsidRDefault="006D77B2" w:rsidP="009218A8">
      <w:pPr>
        <w:pStyle w:val="Nadpis3"/>
        <w:jc w:val="both"/>
        <w:rPr>
          <w:rFonts w:cs="Arial"/>
        </w:rPr>
      </w:pPr>
      <w:bookmarkStart w:id="47" w:name="_Toc390259063"/>
      <w:r w:rsidRPr="00E86E22">
        <w:rPr>
          <w:rFonts w:cs="Arial"/>
        </w:rPr>
        <w:t>Elektroinstalace</w:t>
      </w:r>
      <w:bookmarkEnd w:id="47"/>
    </w:p>
    <w:p w14:paraId="6B162A96" w14:textId="34E18CD8" w:rsidR="0021210D" w:rsidRPr="00E86E22" w:rsidRDefault="0021210D" w:rsidP="00D61E14">
      <w:pPr>
        <w:pStyle w:val="Zkladntext"/>
      </w:pPr>
      <w:r w:rsidRPr="00E86E22">
        <w:t>V části elektro proběhne kompletní demontáž elektro zařízení v prostorách střechy (kromě pochozího osvětlení střechy). Na základě toho, že rozvody jsou ve žlabu pod stropem, musí se demontovat a to společně s MaR rozvody. S využitím demontovaných součástí projekt nepočítá. Nové budou i zásuvky a vypínače. Stávající umístění je nevyhovující. Bude se muset ve stavbě počítat se zakrytím děr v SDK po zásuvkách a vypínačích. Nové osvětlení skleník</w:t>
      </w:r>
      <w:r w:rsidR="00A433A3">
        <w:t>u</w:t>
      </w:r>
      <w:r w:rsidRPr="00E86E22">
        <w:t>, zásuvky, vypínače</w:t>
      </w:r>
    </w:p>
    <w:p w14:paraId="4C6CAE9C" w14:textId="77777777" w:rsidR="00F50B5F" w:rsidRPr="00E86E22" w:rsidRDefault="00F50B5F" w:rsidP="00D61E14">
      <w:pPr>
        <w:pStyle w:val="Zkladntext"/>
      </w:pPr>
      <w:r w:rsidRPr="00E86E22">
        <w:t>Bližší popis prováděných prací viz Technická zpráva elektroinstalace.</w:t>
      </w:r>
    </w:p>
    <w:p w14:paraId="007379A8" w14:textId="77777777" w:rsidR="005F7B2C" w:rsidRPr="00E86E22" w:rsidRDefault="005F7B2C" w:rsidP="00D61E14">
      <w:pPr>
        <w:pStyle w:val="Zkladntext"/>
      </w:pPr>
    </w:p>
    <w:p w14:paraId="690ED37B" w14:textId="77777777" w:rsidR="0021210D" w:rsidRPr="00E86E22" w:rsidRDefault="0021210D" w:rsidP="009218A8">
      <w:pPr>
        <w:jc w:val="both"/>
        <w:rPr>
          <w:u w:val="single"/>
        </w:rPr>
      </w:pPr>
      <w:r w:rsidRPr="00E86E22">
        <w:rPr>
          <w:u w:val="single"/>
        </w:rPr>
        <w:t>Stávající elektroinstalace:</w:t>
      </w:r>
    </w:p>
    <w:p w14:paraId="78D41163" w14:textId="77777777" w:rsidR="0021210D" w:rsidRPr="00E86E22" w:rsidRDefault="0021210D" w:rsidP="009218A8">
      <w:pPr>
        <w:jc w:val="both"/>
      </w:pPr>
      <w:bookmarkStart w:id="48" w:name="_Toc337035061"/>
      <w:r w:rsidRPr="00E86E22">
        <w:t>Stávající Rozvaděč 2RMS41</w:t>
      </w:r>
      <w:bookmarkEnd w:id="48"/>
      <w:r w:rsidRPr="00E86E22">
        <w:t xml:space="preserve"> Rozvaděč před zahájením veškerých prací bude demontován. Hlavní přívody do rozvaděče budou odpojeny v příslušných hlavních rozvaděčích, především ve 2RH v 1.PP a opatřeny izolačními prvky po celou dobu prací až do opětovného napojení v novém rozvaděči 2RMS41.</w:t>
      </w:r>
    </w:p>
    <w:p w14:paraId="7AAC0A5B" w14:textId="4BE50D1D" w:rsidR="0021210D" w:rsidRPr="00E86E22" w:rsidRDefault="0021210D" w:rsidP="009218A8">
      <w:pPr>
        <w:jc w:val="both"/>
      </w:pPr>
      <w:r w:rsidRPr="00E86E22">
        <w:t xml:space="preserve">Elektro rozvody za 2RMS41 pro místnosti 403, 404, 406, </w:t>
      </w:r>
      <w:smartTag w:uri="urn:schemas-microsoft-com:office:smarttags" w:element="metricconverter">
        <w:smartTagPr>
          <w:attr w:name="ProductID" w:val="407 a"/>
        </w:smartTagPr>
        <w:r w:rsidRPr="00E86E22">
          <w:t>407 a</w:t>
        </w:r>
      </w:smartTag>
      <w:r w:rsidRPr="00E86E22">
        <w:t xml:space="preserve"> </w:t>
      </w:r>
      <w:r w:rsidR="004D61D6">
        <w:t xml:space="preserve">kóje </w:t>
      </w:r>
      <w:r w:rsidRPr="00E86E22">
        <w:t xml:space="preserve">408 až 411 </w:t>
      </w:r>
      <w:r w:rsidR="004D61D6">
        <w:t xml:space="preserve">skleníku </w:t>
      </w:r>
      <w:r w:rsidRPr="00E86E22">
        <w:t>budou kompletně demontovány a to včetně žlabů a elektro komponentů.</w:t>
      </w:r>
    </w:p>
    <w:p w14:paraId="35164DF4" w14:textId="2D34F8CA" w:rsidR="0021210D" w:rsidRPr="00E86E22" w:rsidRDefault="0021210D" w:rsidP="00D61E14">
      <w:pPr>
        <w:pStyle w:val="Zkladntext"/>
      </w:pPr>
      <w:r w:rsidRPr="00E86E22">
        <w:t>Stávající osvětlení v prostorách střechy a v místnostech 404, 406, 407 zachováno. Osvětlení střechy a přístupového venkovního schodiště bude zachováno v plném rozsahu. Osvětlení skleník</w:t>
      </w:r>
      <w:r w:rsidR="00A433A3">
        <w:t>u</w:t>
      </w:r>
      <w:r w:rsidRPr="00E86E22">
        <w:t xml:space="preserve"> bude kompletně demontováno.</w:t>
      </w:r>
    </w:p>
    <w:p w14:paraId="33B95E16" w14:textId="64391C65" w:rsidR="0021210D" w:rsidRPr="00E86E22" w:rsidRDefault="0021210D" w:rsidP="009218A8">
      <w:pPr>
        <w:jc w:val="both"/>
      </w:pPr>
      <w:r w:rsidRPr="00E86E22">
        <w:t xml:space="preserve">Stávající instalace rozvaděčů a kabeláže MaR bude demontována ve všech místnostech a </w:t>
      </w:r>
      <w:r w:rsidR="00A433A3">
        <w:t xml:space="preserve">jednotlivých kójích </w:t>
      </w:r>
      <w:r w:rsidR="00A433A3" w:rsidRPr="00E86E22">
        <w:t>sklení</w:t>
      </w:r>
      <w:r w:rsidR="00A433A3">
        <w:t>ku</w:t>
      </w:r>
      <w:r w:rsidRPr="00E86E22">
        <w:t xml:space="preserve">. Tyto práce bude nutné koordinovat s dodavatelem MaR technologie. </w:t>
      </w:r>
    </w:p>
    <w:p w14:paraId="695B40AA" w14:textId="11B2AF33" w:rsidR="0021210D" w:rsidRPr="00E86E22" w:rsidRDefault="0021210D" w:rsidP="00D61E14">
      <w:pPr>
        <w:pStyle w:val="Zkladntext"/>
      </w:pPr>
      <w:r w:rsidRPr="00E86E22">
        <w:t xml:space="preserve">V prostoru střechy za </w:t>
      </w:r>
      <w:r w:rsidR="00A433A3">
        <w:t xml:space="preserve">kójí </w:t>
      </w:r>
      <w:r w:rsidRPr="00E86E22">
        <w:t xml:space="preserve">408 </w:t>
      </w:r>
      <w:r w:rsidR="00A433A3">
        <w:t xml:space="preserve">skleníku </w:t>
      </w:r>
      <w:r w:rsidRPr="00E86E22">
        <w:t>jsou umístěny 2ks chladících jednotek pro skleník. Tyto jednotky budou odpojeny od přívodů el. energie. V prostoru střechy za místností 406 jsou umístěny 2ks chladících jednotek pro skleník na vykrytí extrémních podmínek. Tyto jednotky budou odpojeny z 2RMS41 a jejich napájecí kabely demontovány.</w:t>
      </w:r>
    </w:p>
    <w:p w14:paraId="6CCCAF51" w14:textId="732C55B7" w:rsidR="0021210D" w:rsidRDefault="0021210D" w:rsidP="00D61E14">
      <w:pPr>
        <w:pStyle w:val="Zkladntext"/>
      </w:pPr>
      <w:r w:rsidRPr="00E86E22">
        <w:t>Uzemnění kovové konstrukce skleník</w:t>
      </w:r>
      <w:r w:rsidR="00A433A3">
        <w:t>u</w:t>
      </w:r>
      <w:r w:rsidRPr="00E86E22">
        <w:t xml:space="preserve"> je provedeno na stávající jímací soustavy - hromosvod, který je součástí celého objektu A2. Toto napojení bude zachováno i pro nov</w:t>
      </w:r>
      <w:r w:rsidR="00A433A3">
        <w:t>ý</w:t>
      </w:r>
      <w:r w:rsidRPr="00E86E22">
        <w:t xml:space="preserve"> skleník.</w:t>
      </w:r>
    </w:p>
    <w:p w14:paraId="036EB668" w14:textId="77777777" w:rsidR="00D34435" w:rsidRPr="00E86E22" w:rsidRDefault="00D34435" w:rsidP="00D61E14">
      <w:pPr>
        <w:pStyle w:val="Zkladntext"/>
      </w:pPr>
    </w:p>
    <w:p w14:paraId="4958708C" w14:textId="77777777" w:rsidR="009316B8" w:rsidRPr="00E86E22" w:rsidRDefault="009316B8" w:rsidP="00D61E14">
      <w:pPr>
        <w:pStyle w:val="Zkladntext"/>
      </w:pPr>
      <w:r w:rsidRPr="00E86E22">
        <w:t>Nové  elektroinstalace:</w:t>
      </w:r>
    </w:p>
    <w:p w14:paraId="60E2909C" w14:textId="77777777" w:rsidR="009316B8" w:rsidRPr="00E86E22" w:rsidRDefault="009316B8" w:rsidP="00D61E14">
      <w:pPr>
        <w:pStyle w:val="Zkladntext"/>
      </w:pPr>
      <w:r w:rsidRPr="00E86E22">
        <w:t>Umístění nového rozvaděče 2RMS41 bude totožné s polohou demontovaného rozvaděč. Rozvaděč 2RMS41 bude napojen ze stávajícího rozvodu. Nové schéma rozvaděče 2RMS41 je uvedeno v příslušné dokumentaci  F2.4.4.002.</w:t>
      </w:r>
    </w:p>
    <w:p w14:paraId="6ED2A422" w14:textId="77777777" w:rsidR="009316B8" w:rsidRPr="00E86E22" w:rsidRDefault="009316B8" w:rsidP="00D61E14">
      <w:pPr>
        <w:pStyle w:val="Zkladntext"/>
      </w:pPr>
      <w:r w:rsidRPr="00E86E22">
        <w:t xml:space="preserve">Nové elektro rozvody a jejich napojení na koncové zařízení je uvedeno v příslušné dokumentaci elektroinstalace F2.4.4.003. Od rozvaděče budou vedeny kabelové drátěné žlaby. Žlabem budou nataženy nové rozvody pro místnosti 403, 404, 406, 407. Tyto žlaby budou sloužit také k rozvodu MaR. </w:t>
      </w:r>
    </w:p>
    <w:p w14:paraId="21EFA909" w14:textId="00D77803" w:rsidR="009316B8" w:rsidRPr="00E86E22" w:rsidRDefault="009316B8" w:rsidP="00D61E14">
      <w:pPr>
        <w:pStyle w:val="Zkladntext"/>
      </w:pPr>
      <w:r w:rsidRPr="00E86E22">
        <w:t xml:space="preserve">Rozvody v prostorách </w:t>
      </w:r>
      <w:r w:rsidR="00A433A3">
        <w:t xml:space="preserve">kójí </w:t>
      </w:r>
      <w:r w:rsidRPr="00E86E22">
        <w:t xml:space="preserve">408 až 411 </w:t>
      </w:r>
      <w:r w:rsidR="00A433A3">
        <w:t xml:space="preserve">skleníku </w:t>
      </w:r>
      <w:r w:rsidRPr="00E86E22">
        <w:t xml:space="preserve">budou vedeny </w:t>
      </w:r>
      <w:r w:rsidR="00A433A3">
        <w:t xml:space="preserve">drátěnými </w:t>
      </w:r>
      <w:r w:rsidR="00700CED">
        <w:t xml:space="preserve">žlaby 200x100mm </w:t>
      </w:r>
      <w:r w:rsidR="00A433A3" w:rsidRPr="00E86E22">
        <w:t>umístěn</w:t>
      </w:r>
      <w:r w:rsidR="00A433A3">
        <w:t>ými</w:t>
      </w:r>
      <w:r w:rsidR="00A433A3" w:rsidRPr="00E86E22">
        <w:t xml:space="preserve"> </w:t>
      </w:r>
      <w:r w:rsidRPr="00E86E22">
        <w:t>v </w:t>
      </w:r>
      <w:r w:rsidR="00BD1483" w:rsidRPr="00E86E22">
        <w:t>ro</w:t>
      </w:r>
      <w:r w:rsidR="00BD1483">
        <w:t>zí</w:t>
      </w:r>
      <w:r w:rsidR="00BD1483" w:rsidRPr="00E86E22">
        <w:t xml:space="preserve">ch </w:t>
      </w:r>
      <w:r w:rsidRPr="00E86E22">
        <w:t xml:space="preserve">skleníku ve výšce </w:t>
      </w:r>
      <w:r w:rsidR="00700CED">
        <w:t>cca</w:t>
      </w:r>
      <w:r w:rsidR="00BD1483">
        <w:t xml:space="preserve"> </w:t>
      </w:r>
      <w:smartTag w:uri="urn:schemas-microsoft-com:office:smarttags" w:element="metricconverter">
        <w:smartTagPr>
          <w:attr w:name="ProductID" w:val="3 m"/>
        </w:smartTagPr>
        <w:r w:rsidRPr="00E86E22">
          <w:t>3 m</w:t>
        </w:r>
      </w:smartTag>
      <w:r w:rsidRPr="00E86E22">
        <w:t xml:space="preserve"> po obou stranách každé</w:t>
      </w:r>
      <w:r w:rsidR="00A433A3">
        <w:t xml:space="preserve"> kóje</w:t>
      </w:r>
      <w:r w:rsidRPr="00E86E22">
        <w:t xml:space="preserve"> skleníku. Tyto žlaby budou sloužit pro rozvody kabeláže osvětlení, zásuvek a MaR a bu</w:t>
      </w:r>
      <w:r w:rsidR="00F50B5F" w:rsidRPr="00E86E22">
        <w:t>dou vybaveny stínící přepážkou.</w:t>
      </w:r>
      <w:r w:rsidRPr="00E86E22">
        <w:t xml:space="preserve"> </w:t>
      </w:r>
    </w:p>
    <w:p w14:paraId="02347B57" w14:textId="77777777" w:rsidR="0021210D" w:rsidRPr="00E86E22" w:rsidRDefault="009316B8" w:rsidP="00D61E14">
      <w:pPr>
        <w:pStyle w:val="Zkladntext"/>
      </w:pPr>
      <w:r w:rsidRPr="00E86E22">
        <w:t>Propojení mezi ostatními rozvaděči budovy A2 bude napojeno zpět podle dokumentace. Zapojení bezpečnostních okruhů musí být prováděno tak, aby byl zachován bezproblémový chod budovy A2.</w:t>
      </w:r>
    </w:p>
    <w:p w14:paraId="326C6D82" w14:textId="26D4180A" w:rsidR="0021210D" w:rsidRPr="00E86E22" w:rsidRDefault="00F50B5F" w:rsidP="00D61E14">
      <w:pPr>
        <w:pStyle w:val="Zkladntext"/>
      </w:pPr>
      <w:r w:rsidRPr="00E86E22">
        <w:lastRenderedPageBreak/>
        <w:t>Nové osvětlení bude realizováno v místnostech 403, 408 až 401. V místnosti 40</w:t>
      </w:r>
      <w:r w:rsidR="008D67DB">
        <w:t>6</w:t>
      </w:r>
      <w:r w:rsidRPr="00E86E22">
        <w:t xml:space="preserve"> dojde k přidání osvětlení nad pracovní stoly. </w:t>
      </w:r>
      <w:r w:rsidR="00BD1483" w:rsidRPr="00E86E22">
        <w:t>V</w:t>
      </w:r>
      <w:r w:rsidR="00BD1483">
        <w:t xml:space="preserve"> kójích</w:t>
      </w:r>
      <w:r w:rsidR="00BD1483" w:rsidRPr="00E86E22">
        <w:t xml:space="preserve"> </w:t>
      </w:r>
      <w:r w:rsidRPr="00E86E22">
        <w:t>408 až 41</w:t>
      </w:r>
      <w:r w:rsidR="00700CED">
        <w:t>0</w:t>
      </w:r>
      <w:r w:rsidRPr="00E86E22">
        <w:t xml:space="preserve"> </w:t>
      </w:r>
      <w:r w:rsidR="00BD1483">
        <w:t xml:space="preserve">skleníku </w:t>
      </w:r>
      <w:r w:rsidRPr="00E86E22">
        <w:t xml:space="preserve">bude instalováno pochozí osvětlení zelené barvy. V prostorách střechy (zachováno stávající) a místností 403, 404, 406, </w:t>
      </w:r>
      <w:smartTag w:uri="urn:schemas-microsoft-com:office:smarttags" w:element="metricconverter">
        <w:smartTagPr>
          <w:attr w:name="ProductID" w:val="407 a"/>
        </w:smartTagPr>
        <w:r w:rsidRPr="00E86E22">
          <w:t>407 a</w:t>
        </w:r>
      </w:smartTag>
      <w:r w:rsidRPr="00E86E22">
        <w:t xml:space="preserve"> 408 až 411 bude instalováno nouzové osvětlení podle výkresu elektroinstalace.</w:t>
      </w:r>
    </w:p>
    <w:p w14:paraId="04B1D0DA" w14:textId="0ADE3FBA" w:rsidR="00F50B5F" w:rsidRPr="00E86E22" w:rsidRDefault="00F50B5F" w:rsidP="00D61E14">
      <w:pPr>
        <w:pStyle w:val="Zkladntext"/>
      </w:pPr>
      <w:r w:rsidRPr="00E86E22">
        <w:t>Instalaci a popis hlavního osvětlení skleník</w:t>
      </w:r>
      <w:r w:rsidR="00BD1483">
        <w:t>u</w:t>
      </w:r>
      <w:r w:rsidRPr="00E86E22">
        <w:t xml:space="preserve"> bude řešeno podle projektové dokumentace rozvaděče a elektroinstalace F2.4.4.004. </w:t>
      </w:r>
      <w:r w:rsidR="005F7B2C" w:rsidRPr="00E86E22">
        <w:t>Součástí</w:t>
      </w:r>
      <w:r w:rsidRPr="00E86E22">
        <w:t xml:space="preserve"> bude výpočtová zpráva osvětlení a s návrhem řešení pro tyto prostory s označením „Příloha 1 – osvětlení </w:t>
      </w:r>
      <w:r w:rsidR="00BD1483" w:rsidRPr="00E86E22">
        <w:t>skleník</w:t>
      </w:r>
      <w:r w:rsidR="00BD1483">
        <w:t>u</w:t>
      </w:r>
      <w:r w:rsidRPr="00E86E22">
        <w:t>“.</w:t>
      </w:r>
    </w:p>
    <w:p w14:paraId="34A5DD4A" w14:textId="77777777" w:rsidR="005F7B2C" w:rsidRPr="00E86E22" w:rsidRDefault="005F7B2C" w:rsidP="00D61E14">
      <w:pPr>
        <w:pStyle w:val="Zkladntext"/>
      </w:pPr>
      <w:r w:rsidRPr="00E86E22">
        <w:t>Nové rozvody a technologie MaR budou řešeny samostatným projektem pro MaR. Napojení nových silových elektro prvků ovládaná MaR budou řešena v dokumentaci elektroinstalace a rozvaděče 2RMS41</w:t>
      </w:r>
    </w:p>
    <w:p w14:paraId="5A272C29" w14:textId="0B3F7F1E" w:rsidR="005F7B2C" w:rsidRPr="00E86E22" w:rsidRDefault="005F7B2C" w:rsidP="00D61E14">
      <w:pPr>
        <w:pStyle w:val="Zkladntext"/>
      </w:pPr>
      <w:r w:rsidRPr="00E86E22">
        <w:t xml:space="preserve">Elektroinstalační firma provede instalaci kabeláže a napojení prvků ve </w:t>
      </w:r>
      <w:r w:rsidR="00BD1483" w:rsidRPr="00E86E22">
        <w:t>skleník</w:t>
      </w:r>
      <w:r w:rsidR="00BD1483">
        <w:t>u</w:t>
      </w:r>
      <w:r w:rsidRPr="00E86E22">
        <w:t xml:space="preserve">: </w:t>
      </w:r>
    </w:p>
    <w:p w14:paraId="2BD5F74A" w14:textId="77777777" w:rsidR="005F7B2C" w:rsidRPr="00E86E22" w:rsidRDefault="00826EBB" w:rsidP="00D61E14">
      <w:pPr>
        <w:pStyle w:val="Zkladntext"/>
      </w:pPr>
      <w:r w:rsidRPr="00E86E22">
        <w:t xml:space="preserve">- </w:t>
      </w:r>
      <w:r w:rsidR="005F7B2C" w:rsidRPr="00E86E22">
        <w:t>dodávka kabeláže a napojení motorů žaluzií</w:t>
      </w:r>
    </w:p>
    <w:p w14:paraId="4A7C95EB" w14:textId="77777777" w:rsidR="005F7B2C" w:rsidRPr="00E86E22" w:rsidRDefault="00826EBB" w:rsidP="00D61E14">
      <w:pPr>
        <w:pStyle w:val="Zkladntext"/>
      </w:pPr>
      <w:r w:rsidRPr="00E86E22">
        <w:t xml:space="preserve">- </w:t>
      </w:r>
      <w:r w:rsidR="005F7B2C" w:rsidRPr="00E86E22">
        <w:t>dodávka kabeláže a napojení motorů oken</w:t>
      </w:r>
    </w:p>
    <w:p w14:paraId="28902F84" w14:textId="77777777" w:rsidR="005F7B2C" w:rsidRPr="00E86E22" w:rsidRDefault="00826EBB" w:rsidP="009218A8">
      <w:pPr>
        <w:overflowPunct/>
        <w:autoSpaceDE/>
        <w:autoSpaceDN/>
        <w:adjustRightInd/>
        <w:spacing w:after="0"/>
        <w:jc w:val="both"/>
        <w:textAlignment w:val="auto"/>
      </w:pPr>
      <w:r w:rsidRPr="00E86E22">
        <w:t xml:space="preserve">- </w:t>
      </w:r>
      <w:r w:rsidR="005F7B2C" w:rsidRPr="00E86E22">
        <w:t>dodávka kabeláže a napojení kabelů pro ohřev střešního vtoku</w:t>
      </w:r>
    </w:p>
    <w:p w14:paraId="3E7B97F2" w14:textId="77777777" w:rsidR="005F7B2C" w:rsidRPr="00E86E22" w:rsidRDefault="00826EBB" w:rsidP="00D61E14">
      <w:pPr>
        <w:pStyle w:val="Zkladntext"/>
      </w:pPr>
      <w:r w:rsidRPr="00E86E22">
        <w:t xml:space="preserve">- </w:t>
      </w:r>
      <w:r w:rsidR="005F7B2C" w:rsidRPr="00E86E22">
        <w:t>dodávka kabeláže a napojení pěstebních stolů</w:t>
      </w:r>
    </w:p>
    <w:p w14:paraId="2680F336" w14:textId="77777777" w:rsidR="005F7B2C" w:rsidRPr="00E86E22" w:rsidRDefault="005F7B2C" w:rsidP="00D61E14">
      <w:pPr>
        <w:pStyle w:val="Zkladntext"/>
      </w:pPr>
    </w:p>
    <w:p w14:paraId="3BFF1F5B" w14:textId="1DFC4C63" w:rsidR="006C2559" w:rsidRPr="00E86E22" w:rsidRDefault="005F7B2C" w:rsidP="00D61E14">
      <w:pPr>
        <w:pStyle w:val="Zkladntext"/>
      </w:pPr>
      <w:r w:rsidRPr="00E86E22">
        <w:t xml:space="preserve">Uzemnění kovové konstrukce </w:t>
      </w:r>
      <w:r w:rsidR="00BD1483" w:rsidRPr="00E86E22">
        <w:t>skleník</w:t>
      </w:r>
      <w:r w:rsidR="00BD1483">
        <w:t>u</w:t>
      </w:r>
      <w:r w:rsidR="00BD1483" w:rsidRPr="00E86E22">
        <w:t xml:space="preserve"> </w:t>
      </w:r>
      <w:r w:rsidRPr="00E86E22">
        <w:t>je provedeno na stávající jímací soustavu - hromosvod, který je součástí celého objektu A2.</w:t>
      </w:r>
    </w:p>
    <w:p w14:paraId="4562BD80" w14:textId="77777777" w:rsidR="005F7B2C" w:rsidRPr="00E86E22" w:rsidRDefault="005F7B2C" w:rsidP="00D61E14">
      <w:pPr>
        <w:pStyle w:val="Zkladntext"/>
      </w:pPr>
      <w:r w:rsidRPr="00E86E22">
        <w:t>Revize:</w:t>
      </w:r>
    </w:p>
    <w:p w14:paraId="780CB05D" w14:textId="77777777" w:rsidR="005F7B2C" w:rsidRPr="00E86E22" w:rsidRDefault="005F7B2C" w:rsidP="00D61E14">
      <w:pPr>
        <w:pStyle w:val="Zkladntext"/>
      </w:pPr>
      <w:r w:rsidRPr="00E86E22">
        <w:t>Výchozí revizi úprav provede dodavatel montážních prací. Další revize (periodické) bude provádět provozovatel ve stanovených lhůtách a po každé opravě vyvolané poruchou, či poškozením elektrického zařízení.</w:t>
      </w:r>
    </w:p>
    <w:p w14:paraId="19D6C9F6" w14:textId="730B2510" w:rsidR="00BC77CB" w:rsidRDefault="00BC77CB" w:rsidP="00D61E14">
      <w:pPr>
        <w:pStyle w:val="Zkladntext"/>
      </w:pPr>
      <w:r w:rsidRPr="00E86E22">
        <w:t xml:space="preserve">Osvětlení </w:t>
      </w:r>
      <w:r w:rsidR="00BD1483" w:rsidRPr="00E86E22">
        <w:t>skleník</w:t>
      </w:r>
      <w:r w:rsidR="00BD1483">
        <w:t>u</w:t>
      </w:r>
      <w:r w:rsidRPr="00E86E22">
        <w:t>:</w:t>
      </w:r>
    </w:p>
    <w:p w14:paraId="600EA4AD" w14:textId="77777777" w:rsidR="0043266D" w:rsidRPr="0043266D" w:rsidRDefault="0043266D" w:rsidP="00D61E14">
      <w:pPr>
        <w:pStyle w:val="Zkladntext"/>
      </w:pPr>
      <w:r w:rsidRPr="0043266D">
        <w:t>Osvětlení bude realizováno pomocí LED svítidel a to LED pásků uložených v hliníkovém profilu, který bude sloužit jako nosná konstrukce LED pásů a odvodu přebytečného tepla - chladič. LED pásky budou do tohoto profilu vlepeny. Hliníkový profil bude osazen optikou 60° pro homogenní rozložení světla a zalepen pro dodržení těsnosti IP 65.</w:t>
      </w:r>
    </w:p>
    <w:p w14:paraId="2CD07789" w14:textId="77777777" w:rsidR="0043266D" w:rsidRPr="0043266D" w:rsidRDefault="0043266D" w:rsidP="00D61E14">
      <w:pPr>
        <w:pStyle w:val="Zkladntext"/>
      </w:pPr>
      <w:r w:rsidRPr="0043266D">
        <w:t xml:space="preserve">Hliníkové profilu budou vzájemně pospojovány nosnou hliníkovou konstrukcí, která bude zavěšena pomocí nastavitelných (ručně) lanových nebo řetězových navijáků na hlavní  konstrukci skleníku. Na konstrukci budou upevněny 2ks snímače intenzity osvětlení ve vzdálenosti </w:t>
      </w:r>
      <w:smartTag w:uri="urn:schemas-microsoft-com:office:smarttags" w:element="metricconverter">
        <w:smartTagPr>
          <w:attr w:name="ProductID" w:val="500 mm"/>
        </w:smartTagPr>
        <w:r w:rsidRPr="0043266D">
          <w:t>500 mm</w:t>
        </w:r>
      </w:smartTag>
      <w:r w:rsidRPr="0043266D">
        <w:t xml:space="preserve"> od světel.</w:t>
      </w:r>
    </w:p>
    <w:p w14:paraId="548691D1" w14:textId="77777777" w:rsidR="0043266D" w:rsidRPr="00E86E22" w:rsidRDefault="0043266D" w:rsidP="00D61E14">
      <w:pPr>
        <w:pStyle w:val="Zkladntext"/>
      </w:pPr>
    </w:p>
    <w:p w14:paraId="4994F0F7" w14:textId="77777777" w:rsidR="006D77B2" w:rsidRPr="00E86E22" w:rsidRDefault="006D77B2" w:rsidP="009218A8">
      <w:pPr>
        <w:pStyle w:val="Nadpis3"/>
        <w:jc w:val="both"/>
        <w:rPr>
          <w:rFonts w:cs="Arial"/>
        </w:rPr>
      </w:pPr>
      <w:bookmarkStart w:id="49" w:name="_Toc390259064"/>
      <w:r w:rsidRPr="00E86E22">
        <w:rPr>
          <w:rFonts w:cs="Arial"/>
        </w:rPr>
        <w:t>Slaboproud</w:t>
      </w:r>
      <w:bookmarkEnd w:id="49"/>
    </w:p>
    <w:p w14:paraId="71ED1F1A" w14:textId="77777777" w:rsidR="00131CAB" w:rsidRDefault="00131CAB" w:rsidP="00D61E14">
      <w:pPr>
        <w:pStyle w:val="Zkladntext"/>
        <w:numPr>
          <w:ilvl w:val="0"/>
          <w:numId w:val="30"/>
        </w:numPr>
      </w:pPr>
      <w:r>
        <w:t>rozšíření a doplnění systému strukturované kabeláže v návaznosti na provádění úprav A2 za účelem s</w:t>
      </w:r>
      <w:r w:rsidRPr="00392116">
        <w:t>pln</w:t>
      </w:r>
      <w:r>
        <w:t>ění</w:t>
      </w:r>
      <w:r w:rsidRPr="00392116">
        <w:t xml:space="preserve"> </w:t>
      </w:r>
      <w:r>
        <w:t xml:space="preserve">požadavků uživatele a </w:t>
      </w:r>
      <w:r w:rsidRPr="00392116">
        <w:t xml:space="preserve">investora </w:t>
      </w:r>
      <w:r>
        <w:t xml:space="preserve">pro provozování dotčených prostorů na střeše (m.č. 407 – rozvaděč MaR) a dle knihy místností a splnění platných </w:t>
      </w:r>
      <w:r w:rsidRPr="00392116">
        <w:t>požadavk</w:t>
      </w:r>
      <w:r>
        <w:t>ů</w:t>
      </w:r>
      <w:r w:rsidRPr="00392116">
        <w:t xml:space="preserve"> legislativy</w:t>
      </w:r>
      <w:r>
        <w:t xml:space="preserve">. </w:t>
      </w:r>
    </w:p>
    <w:p w14:paraId="30CF0D73" w14:textId="54408BFF" w:rsidR="00131CAB" w:rsidRDefault="00131CAB" w:rsidP="00D61E14">
      <w:pPr>
        <w:pStyle w:val="Zkladntext"/>
        <w:numPr>
          <w:ilvl w:val="0"/>
          <w:numId w:val="30"/>
        </w:numPr>
      </w:pPr>
      <w:r>
        <w:t xml:space="preserve">rozšíření a doplnění systému CCTV – osazením jedné </w:t>
      </w:r>
      <w:r w:rsidRPr="005B0169">
        <w:t>uživatelsk</w:t>
      </w:r>
      <w:r>
        <w:t xml:space="preserve">é kamery K3 do předsíně </w:t>
      </w:r>
      <w:r w:rsidR="004D61D6">
        <w:t xml:space="preserve">skleníku </w:t>
      </w:r>
      <w:r>
        <w:t>na střeše (m.č. 403)</w:t>
      </w:r>
      <w:r w:rsidRPr="005B0169">
        <w:t xml:space="preserve"> </w:t>
      </w:r>
      <w:r w:rsidR="00EE6662">
        <w:t>včetně záznamového zařízení pro systém CCTV s minimální kapacitou záznamu 14 dní</w:t>
      </w:r>
    </w:p>
    <w:p w14:paraId="1243C8ED" w14:textId="77777777" w:rsidR="009D046A" w:rsidRPr="00A35E3E" w:rsidRDefault="009D046A" w:rsidP="009D046A">
      <w:pPr>
        <w:pStyle w:val="Odstavecseseznamem"/>
        <w:numPr>
          <w:ilvl w:val="0"/>
          <w:numId w:val="30"/>
        </w:numPr>
        <w:jc w:val="both"/>
      </w:pPr>
      <w:r w:rsidRPr="00710BA9">
        <w:t xml:space="preserve">Pro </w:t>
      </w:r>
      <w:r>
        <w:t xml:space="preserve">doplnění </w:t>
      </w:r>
      <w:r w:rsidRPr="00710BA9">
        <w:t>strukturovan</w:t>
      </w:r>
      <w:r>
        <w:t>é</w:t>
      </w:r>
      <w:r w:rsidRPr="00710BA9">
        <w:t xml:space="preserve"> kabeláž</w:t>
      </w:r>
      <w:r>
        <w:t>e</w:t>
      </w:r>
      <w:r w:rsidRPr="00710BA9">
        <w:t xml:space="preserve"> </w:t>
      </w:r>
      <w:r>
        <w:t>v objektu A2 na střeše budovy</w:t>
      </w:r>
      <w:r w:rsidRPr="009D046A">
        <w:rPr>
          <w:rFonts w:cs="Arial"/>
          <w:color w:val="000080"/>
        </w:rPr>
        <w:t xml:space="preserve"> </w:t>
      </w:r>
      <w:r w:rsidRPr="00BB0D6E">
        <w:t>v m.č.</w:t>
      </w:r>
      <w:r>
        <w:t xml:space="preserve"> </w:t>
      </w:r>
      <w:smartTag w:uri="urn:schemas-microsoft-com:office:smarttags" w:element="metricconverter">
        <w:smartTagPr>
          <w:attr w:name="ProductID" w:val="403 a"/>
        </w:smartTagPr>
        <w:r w:rsidRPr="00BB0D6E">
          <w:t>403</w:t>
        </w:r>
        <w:r>
          <w:t xml:space="preserve"> a</w:t>
        </w:r>
      </w:smartTag>
      <w:r>
        <w:t xml:space="preserve"> 407</w:t>
      </w:r>
      <w:r w:rsidRPr="00BB0D6E">
        <w:t xml:space="preserve"> budou </w:t>
      </w:r>
      <w:r>
        <w:t xml:space="preserve">osazeny čtyři nové datové </w:t>
      </w:r>
      <w:r w:rsidRPr="00025010">
        <w:t>vývody</w:t>
      </w:r>
      <w:r>
        <w:t>.</w:t>
      </w:r>
      <w:r w:rsidRPr="00025010">
        <w:t xml:space="preserve"> </w:t>
      </w:r>
      <w:r>
        <w:t>Je</w:t>
      </w:r>
      <w:r w:rsidRPr="00710BA9">
        <w:t xml:space="preserve"> navržena </w:t>
      </w:r>
      <w:r>
        <w:t xml:space="preserve">instalace v </w:t>
      </w:r>
      <w:r w:rsidRPr="00A35E3E">
        <w:t xml:space="preserve">provedení UTP kategorie </w:t>
      </w:r>
      <w:r>
        <w:t>5e</w:t>
      </w:r>
      <w:r w:rsidRPr="00A35E3E">
        <w:t xml:space="preserve">. Kabely spolu s propojovacími panely a zásuvkami tvoří kanál třídy </w:t>
      </w:r>
      <w:r>
        <w:t>D</w:t>
      </w:r>
      <w:r w:rsidRPr="00A35E3E">
        <w:t xml:space="preserve">, který je specifikován do </w:t>
      </w:r>
      <w:r>
        <w:t>10</w:t>
      </w:r>
      <w:r w:rsidRPr="00A35E3E">
        <w:t>0 MHz</w:t>
      </w:r>
      <w:r>
        <w:t>.</w:t>
      </w:r>
      <w:r w:rsidRPr="009D046A">
        <w:rPr>
          <w:color w:val="000000"/>
        </w:rPr>
        <w:t xml:space="preserve"> V rámci realizace dle této dokumentace budou </w:t>
      </w:r>
      <w:r w:rsidRPr="00A35E3E">
        <w:t>instalován</w:t>
      </w:r>
      <w:r>
        <w:t>y</w:t>
      </w:r>
      <w:r w:rsidRPr="00A35E3E">
        <w:t xml:space="preserve"> </w:t>
      </w:r>
      <w:r>
        <w:t>2</w:t>
      </w:r>
      <w:r w:rsidRPr="00A35E3E">
        <w:t xml:space="preserve"> datov</w:t>
      </w:r>
      <w:r>
        <w:t>é</w:t>
      </w:r>
      <w:r w:rsidRPr="00A35E3E">
        <w:t xml:space="preserve"> vývod</w:t>
      </w:r>
      <w:r>
        <w:t>y</w:t>
      </w:r>
      <w:r w:rsidRPr="00A35E3E">
        <w:t xml:space="preserve"> </w:t>
      </w:r>
      <w:r>
        <w:t>v jedné</w:t>
      </w:r>
      <w:r w:rsidRPr="00402821">
        <w:t> </w:t>
      </w:r>
      <w:r>
        <w:t xml:space="preserve"> nástěnné datové zásuvce v rozváděči MaR-02DC407 v m.č. 407. Dále jeden datový vývod v nástěnné datové zásuvce s jedním vývodem v místnosti č. 403 na střeše pro připojení jedné IP kamery K3. V místnosti č. 403 bude osazen jeden rezervní datový vývod XS2.508 o délce 10m pro pozdější využití MaR.</w:t>
      </w:r>
    </w:p>
    <w:p w14:paraId="4D7FDEE6" w14:textId="77777777" w:rsidR="00131CAB" w:rsidRDefault="00131CAB" w:rsidP="00D61E14">
      <w:pPr>
        <w:pStyle w:val="Zkladntext"/>
      </w:pPr>
    </w:p>
    <w:p w14:paraId="3D96FD3D" w14:textId="77777777" w:rsidR="008B23B7" w:rsidRDefault="008B23B7" w:rsidP="009218A8">
      <w:pPr>
        <w:pStyle w:val="Nadpis3"/>
        <w:spacing w:after="0"/>
        <w:jc w:val="both"/>
        <w:rPr>
          <w:rFonts w:cs="Arial"/>
        </w:rPr>
      </w:pPr>
      <w:bookmarkStart w:id="50" w:name="_Toc390259065"/>
      <w:r w:rsidRPr="00E86E22">
        <w:rPr>
          <w:rFonts w:cs="Arial"/>
        </w:rPr>
        <w:lastRenderedPageBreak/>
        <w:t>BMS</w:t>
      </w:r>
      <w:bookmarkEnd w:id="50"/>
    </w:p>
    <w:p w14:paraId="647DE546" w14:textId="77777777" w:rsidR="009D046A" w:rsidRPr="009D046A" w:rsidRDefault="009D046A" w:rsidP="00D61E14">
      <w:pPr>
        <w:pStyle w:val="Zkladntext"/>
      </w:pPr>
    </w:p>
    <w:p w14:paraId="549C1545" w14:textId="77777777" w:rsidR="002C5A1F" w:rsidRPr="009D046A" w:rsidRDefault="002C5A1F" w:rsidP="002C5A1F">
      <w:pPr>
        <w:pStyle w:val="Odstavecseseznamem"/>
        <w:numPr>
          <w:ilvl w:val="0"/>
          <w:numId w:val="30"/>
        </w:numPr>
        <w:jc w:val="both"/>
      </w:pPr>
      <w:r>
        <w:t xml:space="preserve">Projekt </w:t>
      </w:r>
      <w:r w:rsidRPr="009D046A">
        <w:t>řeší zhotovení nového systému pro integraci technologií nově koncipovan</w:t>
      </w:r>
      <w:r>
        <w:t>ého</w:t>
      </w:r>
      <w:r w:rsidRPr="009D046A">
        <w:t xml:space="preserve"> Skleník</w:t>
      </w:r>
      <w:r>
        <w:t>u</w:t>
      </w:r>
      <w:r w:rsidRPr="009D046A">
        <w:t xml:space="preserve"> pavilonu A2 do centrálního systému BMS. Zadavatelem a uživateli pavilonu A2 je vyžadována integrace nových technologií Skleník</w:t>
      </w:r>
      <w:r>
        <w:t>u</w:t>
      </w:r>
      <w:r w:rsidRPr="009D046A">
        <w:t xml:space="preserve"> do centrálního BMS v  definovaném rozsahu:  </w:t>
      </w:r>
    </w:p>
    <w:p w14:paraId="02E8E684" w14:textId="77777777" w:rsidR="002C5A1F" w:rsidRPr="009D046A" w:rsidRDefault="002C5A1F" w:rsidP="002C5A1F">
      <w:pPr>
        <w:pStyle w:val="Odstavecseseznamem"/>
        <w:numPr>
          <w:ilvl w:val="1"/>
          <w:numId w:val="30"/>
        </w:numPr>
        <w:jc w:val="both"/>
      </w:pPr>
      <w:r w:rsidRPr="009D046A">
        <w:t>souhrnná porucha MaR skleníku</w:t>
      </w:r>
    </w:p>
    <w:p w14:paraId="3BDFFF64" w14:textId="77777777" w:rsidR="002C5A1F" w:rsidRPr="009D046A" w:rsidRDefault="002C5A1F" w:rsidP="002C5A1F">
      <w:pPr>
        <w:pStyle w:val="Odstavecseseznamem"/>
        <w:numPr>
          <w:ilvl w:val="1"/>
          <w:numId w:val="30"/>
        </w:numPr>
        <w:jc w:val="both"/>
      </w:pPr>
      <w:r w:rsidRPr="009D046A">
        <w:t>souhrnná porucha vzduchotechniky</w:t>
      </w:r>
    </w:p>
    <w:p w14:paraId="1B5563F8" w14:textId="77777777" w:rsidR="002C5A1F" w:rsidRPr="009D046A" w:rsidRDefault="002C5A1F" w:rsidP="002C5A1F">
      <w:pPr>
        <w:pStyle w:val="Odstavecseseznamem"/>
        <w:numPr>
          <w:ilvl w:val="1"/>
          <w:numId w:val="30"/>
        </w:numPr>
        <w:jc w:val="both"/>
      </w:pPr>
      <w:r w:rsidRPr="009D046A">
        <w:t>souhrnná porucha chlazení</w:t>
      </w:r>
    </w:p>
    <w:p w14:paraId="35E8D3E5" w14:textId="77777777" w:rsidR="002C5A1F" w:rsidRPr="009D046A" w:rsidRDefault="002C5A1F" w:rsidP="002C5A1F">
      <w:pPr>
        <w:pStyle w:val="Odstavecseseznamem"/>
        <w:numPr>
          <w:ilvl w:val="1"/>
          <w:numId w:val="30"/>
        </w:numPr>
        <w:jc w:val="both"/>
      </w:pPr>
      <w:r w:rsidRPr="009D046A">
        <w:t>souhrnná porucha technologie topení</w:t>
      </w:r>
    </w:p>
    <w:p w14:paraId="4015D7E0" w14:textId="77777777" w:rsidR="002C5A1F" w:rsidRDefault="002C5A1F" w:rsidP="002C5A1F">
      <w:pPr>
        <w:pStyle w:val="Odstavecseseznamem"/>
        <w:numPr>
          <w:ilvl w:val="1"/>
          <w:numId w:val="30"/>
        </w:numPr>
        <w:jc w:val="both"/>
      </w:pPr>
      <w:r w:rsidRPr="009D046A">
        <w:t xml:space="preserve">požadavek na teplo pro technologii skleníku z centrálního zdroje </w:t>
      </w:r>
    </w:p>
    <w:p w14:paraId="2107847E" w14:textId="14B8886A" w:rsidR="002C5A1F" w:rsidRDefault="002C5A1F" w:rsidP="002C5A1F">
      <w:pPr>
        <w:pStyle w:val="Odstavecseseznamem"/>
        <w:numPr>
          <w:ilvl w:val="0"/>
          <w:numId w:val="30"/>
        </w:numPr>
        <w:ind w:right="237"/>
        <w:jc w:val="both"/>
      </w:pPr>
      <w:r w:rsidRPr="00D1730A">
        <w:t xml:space="preserve">Z tohoto autonomního technologického řídícího systému MaR budou do nového řídícího systému </w:t>
      </w:r>
      <w:r w:rsidRPr="00AF4B4D">
        <w:t>dle metodiky Nasazování úprav</w:t>
      </w:r>
      <w:r w:rsidR="00441E70">
        <w:t>y</w:t>
      </w:r>
      <w:r w:rsidRPr="00AF4B4D">
        <w:t xml:space="preserve"> komponent BMS</w:t>
      </w:r>
      <w:r w:rsidR="00441E70">
        <w:t xml:space="preserve"> 1.3.1</w:t>
      </w:r>
      <w:r w:rsidRPr="00D1730A" w:rsidDel="007E40AC">
        <w:t xml:space="preserve"> </w:t>
      </w:r>
      <w:r w:rsidRPr="00D1730A">
        <w:t>na komunikačním výstupem MODBUS RTU distribuována požadovaná chybová hlášení (viz bod 1.4), a to. Vlastní propojení komunikace MODBUS RTU z</w:t>
      </w:r>
      <w:r>
        <w:t xml:space="preserve"> nového</w:t>
      </w:r>
      <w:r w:rsidRPr="00D1730A">
        <w:t xml:space="preserve"> rozvaděče </w:t>
      </w:r>
      <w:r>
        <w:t xml:space="preserve">nového </w:t>
      </w:r>
      <w:r w:rsidRPr="00D1730A">
        <w:t xml:space="preserve">autonomního systému MaR </w:t>
      </w:r>
      <w:r>
        <w:t xml:space="preserve">Skleníku RVZT do systému BMS MaR </w:t>
      </w:r>
      <w:r w:rsidRPr="00D1730A">
        <w:t xml:space="preserve">je řešeno na kabelu splňujícím požadavky na toto propojení kladené. </w:t>
      </w:r>
    </w:p>
    <w:p w14:paraId="3872A0A1" w14:textId="40CC2B9D" w:rsidR="002C5A1F" w:rsidRDefault="002C5A1F" w:rsidP="002C5A1F">
      <w:pPr>
        <w:pStyle w:val="Odstavecseseznamem"/>
        <w:numPr>
          <w:ilvl w:val="0"/>
          <w:numId w:val="30"/>
        </w:numPr>
        <w:ind w:right="237"/>
        <w:jc w:val="both"/>
      </w:pPr>
      <w:r>
        <w:t xml:space="preserve">Komunikace MODBUS RTU bude připojena na příslušný komunikační port kontroleru </w:t>
      </w:r>
      <w:r w:rsidRPr="00AF4B4D">
        <w:t>řídícího systém dle metodiky Nasazování úprav</w:t>
      </w:r>
      <w:r w:rsidR="00441E70">
        <w:t>y</w:t>
      </w:r>
      <w:r w:rsidRPr="00AF4B4D">
        <w:t xml:space="preserve"> komponent BMS</w:t>
      </w:r>
      <w:r w:rsidR="006A2967">
        <w:t xml:space="preserve"> 1.3.1</w:t>
      </w:r>
      <w:r w:rsidRPr="007E40AC" w:rsidDel="007E40AC">
        <w:t xml:space="preserve"> </w:t>
      </w:r>
      <w:r>
        <w:t>v rozvaděči 02DC407 (v m.č. 407). Tento kontroler musí být v konfiguraci s komunikačním  rozhraním BACnet IP a musí být modifikován pro příjem a konverzi protokolu MODBUS RTU na protokol BACnet.</w:t>
      </w:r>
    </w:p>
    <w:p w14:paraId="20890593" w14:textId="2ECEFDC2" w:rsidR="002C5A1F" w:rsidRPr="00D1730A" w:rsidRDefault="002C5A1F" w:rsidP="002C5A1F">
      <w:pPr>
        <w:pStyle w:val="Odstavecseseznamem"/>
        <w:numPr>
          <w:ilvl w:val="0"/>
          <w:numId w:val="30"/>
        </w:numPr>
        <w:ind w:right="237"/>
        <w:jc w:val="both"/>
      </w:pPr>
      <w:r>
        <w:t xml:space="preserve">Vlastní konverze bude prováděna znalým programátorem </w:t>
      </w:r>
      <w:r w:rsidRPr="002801BB">
        <w:t>řídícího systém dle metodiky Nasazování úprav</w:t>
      </w:r>
      <w:r w:rsidR="00441E70">
        <w:t>y</w:t>
      </w:r>
      <w:r w:rsidRPr="002801BB">
        <w:t xml:space="preserve"> komponent BMS</w:t>
      </w:r>
      <w:r w:rsidRPr="007E40AC" w:rsidDel="007E40AC">
        <w:t xml:space="preserve"> </w:t>
      </w:r>
      <w:r>
        <w:t xml:space="preserve">podle zásad definovaných v dokumentaci výrobce zařízení. </w:t>
      </w:r>
    </w:p>
    <w:p w14:paraId="43A79E03" w14:textId="5E75448C" w:rsidR="002C5A1F" w:rsidRDefault="002C5A1F" w:rsidP="002C5A1F">
      <w:pPr>
        <w:pStyle w:val="Odstavecseseznamem"/>
        <w:numPr>
          <w:ilvl w:val="0"/>
          <w:numId w:val="30"/>
        </w:numPr>
        <w:ind w:right="237"/>
        <w:jc w:val="both"/>
      </w:pPr>
      <w:r w:rsidRPr="004C3E72">
        <w:t xml:space="preserve">Směrem nahoru </w:t>
      </w:r>
      <w:r>
        <w:t>do centrály BMS bude</w:t>
      </w:r>
      <w:r w:rsidRPr="004C3E72">
        <w:t xml:space="preserve"> nov</w:t>
      </w:r>
      <w:r>
        <w:t>ý</w:t>
      </w:r>
      <w:r w:rsidRPr="004C3E72">
        <w:t xml:space="preserve"> regulátor </w:t>
      </w:r>
      <w:r w:rsidRPr="002801BB">
        <w:t>řídícího systém</w:t>
      </w:r>
      <w:r w:rsidR="00073A06">
        <w:t>u</w:t>
      </w:r>
      <w:r w:rsidRPr="002801BB">
        <w:t xml:space="preserve"> dle metodiky Nasazování úprav</w:t>
      </w:r>
      <w:r w:rsidR="00441E70">
        <w:t>y</w:t>
      </w:r>
      <w:r w:rsidRPr="002801BB">
        <w:t xml:space="preserve"> komponent BMS</w:t>
      </w:r>
      <w:r w:rsidR="00073A06">
        <w:t xml:space="preserve"> 1.3.1</w:t>
      </w:r>
      <w:r w:rsidRPr="007E40AC" w:rsidDel="007E40AC">
        <w:t xml:space="preserve"> </w:t>
      </w:r>
      <w:r>
        <w:t xml:space="preserve"> </w:t>
      </w:r>
      <w:r w:rsidRPr="004C3E72">
        <w:t xml:space="preserve">komunikovat na </w:t>
      </w:r>
      <w:r>
        <w:t xml:space="preserve">protokolu </w:t>
      </w:r>
      <w:r w:rsidRPr="004C3E72">
        <w:t>BACnet</w:t>
      </w:r>
      <w:r>
        <w:t xml:space="preserve"> IP. </w:t>
      </w:r>
    </w:p>
    <w:p w14:paraId="1065A91E" w14:textId="77777777" w:rsidR="002C5A1F" w:rsidRDefault="002C5A1F" w:rsidP="00EA2DEE">
      <w:pPr>
        <w:ind w:right="237"/>
        <w:jc w:val="both"/>
      </w:pPr>
    </w:p>
    <w:p w14:paraId="0C9D058E" w14:textId="77777777" w:rsidR="002C5A1F" w:rsidRDefault="002C5A1F" w:rsidP="00EA2DEE">
      <w:pPr>
        <w:ind w:right="237"/>
        <w:jc w:val="both"/>
      </w:pPr>
    </w:p>
    <w:p w14:paraId="457D0800" w14:textId="77777777" w:rsidR="006D77B2" w:rsidRDefault="008B23B7" w:rsidP="009218A8">
      <w:pPr>
        <w:pStyle w:val="Nadpis3"/>
        <w:spacing w:after="0"/>
        <w:jc w:val="both"/>
        <w:rPr>
          <w:rFonts w:cs="Arial"/>
        </w:rPr>
      </w:pPr>
      <w:bookmarkStart w:id="51" w:name="_Toc390259066"/>
      <w:r w:rsidRPr="00E86E22">
        <w:rPr>
          <w:rFonts w:cs="Arial"/>
        </w:rPr>
        <w:t>MaR</w:t>
      </w:r>
      <w:bookmarkEnd w:id="51"/>
    </w:p>
    <w:p w14:paraId="68A8B912" w14:textId="77777777" w:rsidR="009D046A" w:rsidRPr="009D046A" w:rsidRDefault="009D046A" w:rsidP="00D61E14">
      <w:pPr>
        <w:pStyle w:val="Zkladntext"/>
      </w:pPr>
    </w:p>
    <w:p w14:paraId="2BD0D5E9" w14:textId="77777777" w:rsidR="00D61E14" w:rsidRPr="00D61E14" w:rsidRDefault="00D61E14" w:rsidP="00D61E14">
      <w:pPr>
        <w:pStyle w:val="Odstavec1"/>
        <w:numPr>
          <w:ilvl w:val="0"/>
          <w:numId w:val="37"/>
        </w:numPr>
        <w:rPr>
          <w:rFonts w:ascii="Arial" w:hAnsi="Arial"/>
          <w:sz w:val="20"/>
        </w:rPr>
      </w:pPr>
      <w:r w:rsidRPr="00D61E14">
        <w:rPr>
          <w:rFonts w:ascii="Arial" w:hAnsi="Arial"/>
          <w:sz w:val="20"/>
        </w:rPr>
        <w:t>Projekt pro výběr dodavatele řeší měření a regulaci (MaR) včetně silnoproudých rozvodů pro větrání, vytápění a řízení technologie skleníku v rámci stavebních úprav v objektu pavilonu A2, Ceitec, Universitní kampus MU Brno Bohunice.</w:t>
      </w:r>
    </w:p>
    <w:p w14:paraId="05AB147B" w14:textId="77777777" w:rsidR="00D61E14" w:rsidRPr="00D61E14" w:rsidRDefault="00D61E14" w:rsidP="00D61E14">
      <w:pPr>
        <w:pStyle w:val="Odstavec1"/>
        <w:numPr>
          <w:ilvl w:val="0"/>
          <w:numId w:val="37"/>
        </w:numPr>
        <w:rPr>
          <w:rFonts w:ascii="Arial" w:hAnsi="Arial"/>
          <w:sz w:val="20"/>
        </w:rPr>
      </w:pPr>
      <w:r w:rsidRPr="00D61E14">
        <w:rPr>
          <w:rFonts w:ascii="Arial" w:hAnsi="Arial"/>
          <w:sz w:val="20"/>
        </w:rPr>
        <w:t xml:space="preserve">Projekt řeší dodávku nového rozvaděče RVZT, určeného pro měření a regulaci VZT jednotek, technologie pro vytápění a ovládání oken a zastínění skleníku. </w:t>
      </w:r>
    </w:p>
    <w:p w14:paraId="0F3D5514" w14:textId="77777777" w:rsidR="00D61E14" w:rsidRPr="00D61E14" w:rsidRDefault="00D61E14" w:rsidP="00D61E14">
      <w:pPr>
        <w:pStyle w:val="Odstavec1"/>
        <w:numPr>
          <w:ilvl w:val="0"/>
          <w:numId w:val="37"/>
        </w:numPr>
        <w:rPr>
          <w:rFonts w:ascii="Arial" w:hAnsi="Arial"/>
          <w:sz w:val="20"/>
        </w:rPr>
      </w:pPr>
      <w:r w:rsidRPr="00D61E14">
        <w:rPr>
          <w:rFonts w:ascii="Arial" w:hAnsi="Arial"/>
          <w:sz w:val="20"/>
        </w:rPr>
        <w:t>Projekt řeší dodávku aplikačního software rozvaděče RVZT.</w:t>
      </w:r>
    </w:p>
    <w:p w14:paraId="3EF5A20E" w14:textId="77777777" w:rsidR="00D61E14" w:rsidRPr="00D61E14" w:rsidRDefault="00D61E14" w:rsidP="00D61E14">
      <w:pPr>
        <w:pStyle w:val="Odstavec1"/>
        <w:numPr>
          <w:ilvl w:val="0"/>
          <w:numId w:val="37"/>
        </w:numPr>
        <w:rPr>
          <w:rFonts w:ascii="Arial" w:hAnsi="Arial"/>
          <w:sz w:val="20"/>
        </w:rPr>
      </w:pPr>
      <w:r w:rsidRPr="00D61E14">
        <w:rPr>
          <w:rFonts w:ascii="Arial" w:hAnsi="Arial"/>
          <w:sz w:val="20"/>
        </w:rPr>
        <w:t xml:space="preserve">V rámci dodávky profese elektro budou provedeny demontáže stávajících rozvaděčů RVZT a PS04, včetně stávajících kabeláží a kabelových tras. </w:t>
      </w:r>
    </w:p>
    <w:p w14:paraId="7056B8FE" w14:textId="77777777" w:rsidR="00F5759B" w:rsidRPr="00D61E14" w:rsidRDefault="00D61E14" w:rsidP="00D61E14">
      <w:pPr>
        <w:pStyle w:val="Odstavec1"/>
        <w:numPr>
          <w:ilvl w:val="0"/>
          <w:numId w:val="37"/>
        </w:numPr>
        <w:rPr>
          <w:rFonts w:ascii="Arial" w:hAnsi="Arial"/>
          <w:sz w:val="20"/>
        </w:rPr>
      </w:pPr>
      <w:r w:rsidRPr="00D61E14">
        <w:rPr>
          <w:rFonts w:ascii="Arial" w:hAnsi="Arial"/>
          <w:sz w:val="20"/>
        </w:rPr>
        <w:t>Projekt neřeší napojení nového řídicího systému na centrální dispečink BMS. Toto je v dodávce stá</w:t>
      </w:r>
      <w:r>
        <w:rPr>
          <w:rFonts w:ascii="Arial" w:hAnsi="Arial"/>
          <w:sz w:val="20"/>
        </w:rPr>
        <w:t xml:space="preserve">vajícího dodavatele BMS MU Brno, </w:t>
      </w:r>
      <w:r w:rsidRPr="00D61E14">
        <w:rPr>
          <w:rFonts w:ascii="Arial" w:hAnsi="Arial"/>
          <w:sz w:val="20"/>
        </w:rPr>
        <w:t>nový řídicí systém rozvaděče RVZT bude dle požadavku připraven na komunikační propojení s BMS  MU Brno pomocí rozhraní MODBUS RTU.</w:t>
      </w:r>
      <w:r w:rsidR="00F5759B" w:rsidRPr="00D61E14">
        <w:rPr>
          <w:rFonts w:ascii="Arial" w:hAnsi="Arial"/>
          <w:sz w:val="20"/>
        </w:rPr>
        <w:t xml:space="preserve">     </w:t>
      </w:r>
    </w:p>
    <w:p w14:paraId="4A03D42B" w14:textId="77777777" w:rsidR="00D61E14" w:rsidRDefault="00D61E14" w:rsidP="00D61E14">
      <w:pPr>
        <w:pStyle w:val="Odstavec1"/>
        <w:rPr>
          <w:rFonts w:ascii="Arial" w:hAnsi="Arial" w:cs="Arial"/>
          <w:iCs/>
          <w:sz w:val="20"/>
        </w:rPr>
      </w:pPr>
    </w:p>
    <w:p w14:paraId="0FEF650B" w14:textId="77777777" w:rsidR="00D61E14" w:rsidRDefault="00D61E14" w:rsidP="00D61E14">
      <w:pPr>
        <w:pStyle w:val="Odstavec1"/>
        <w:rPr>
          <w:rFonts w:ascii="Arial" w:hAnsi="Arial" w:cs="Arial"/>
          <w:iCs/>
          <w:sz w:val="20"/>
        </w:rPr>
      </w:pPr>
    </w:p>
    <w:p w14:paraId="6E040E4A" w14:textId="77777777" w:rsidR="00C860CF" w:rsidRPr="00E86E22" w:rsidRDefault="00C860CF" w:rsidP="009218A8">
      <w:pPr>
        <w:pStyle w:val="Nadpis1"/>
        <w:keepNext/>
        <w:tabs>
          <w:tab w:val="num" w:pos="-4678"/>
        </w:tabs>
        <w:ind w:left="851"/>
        <w:jc w:val="both"/>
        <w:rPr>
          <w:rFonts w:ascii="Arial" w:hAnsi="Arial" w:cs="Arial"/>
        </w:rPr>
      </w:pPr>
      <w:bookmarkStart w:id="52" w:name="_Toc258786366"/>
      <w:bookmarkStart w:id="53" w:name="_Toc283307806"/>
      <w:bookmarkStart w:id="54" w:name="_Toc333485286"/>
      <w:bookmarkStart w:id="55" w:name="_Toc390259067"/>
      <w:bookmarkEnd w:id="32"/>
      <w:r w:rsidRPr="00E86E22">
        <w:rPr>
          <w:rFonts w:ascii="Arial" w:hAnsi="Arial" w:cs="Arial"/>
        </w:rPr>
        <w:t>Všeobecné požadavky a upozornění</w:t>
      </w:r>
      <w:bookmarkEnd w:id="52"/>
      <w:bookmarkEnd w:id="53"/>
      <w:bookmarkEnd w:id="54"/>
      <w:bookmarkEnd w:id="55"/>
    </w:p>
    <w:p w14:paraId="2CA52F09" w14:textId="77777777" w:rsidR="00C860CF" w:rsidRPr="00E86E22" w:rsidRDefault="00C860CF" w:rsidP="009218A8">
      <w:pPr>
        <w:jc w:val="both"/>
        <w:rPr>
          <w:rFonts w:cs="Arial"/>
          <w:iCs/>
        </w:rPr>
      </w:pPr>
      <w:r w:rsidRPr="00E86E22">
        <w:rPr>
          <w:rFonts w:cs="Arial"/>
          <w:iCs/>
        </w:rPr>
        <w:t>Dokumentace pro výběr zhotovitele byla zpracována na základě projektové dokumentace skutečného stavu a realizovanou skutečností na stávajícím objektu.</w:t>
      </w:r>
    </w:p>
    <w:p w14:paraId="580A3360" w14:textId="77777777" w:rsidR="00C860CF" w:rsidRPr="00E86E22" w:rsidRDefault="00C860CF" w:rsidP="009218A8">
      <w:pPr>
        <w:jc w:val="both"/>
        <w:rPr>
          <w:rFonts w:cs="Arial"/>
          <w:iCs/>
        </w:rPr>
      </w:pPr>
      <w:r w:rsidRPr="00E86E22">
        <w:rPr>
          <w:rFonts w:cs="Arial"/>
          <w:iCs/>
        </w:rPr>
        <w:t>V této dokumentaci uvedené označení dodávek a materiálů slouží pouze k určení nejnižších standardů kvality díla. Uchazeč může navrhnout ekvivalentní dodávky a materiály, avšak s minimálně stejnými technickými parametry, výkony a kvalitou.</w:t>
      </w:r>
    </w:p>
    <w:p w14:paraId="1A61D22E" w14:textId="77777777" w:rsidR="00C860CF" w:rsidRPr="00E86E22" w:rsidRDefault="00C860CF" w:rsidP="009218A8">
      <w:pPr>
        <w:jc w:val="both"/>
        <w:rPr>
          <w:rFonts w:cs="Arial"/>
          <w:iCs/>
        </w:rPr>
      </w:pPr>
      <w:r w:rsidRPr="00E86E22">
        <w:rPr>
          <w:rFonts w:cs="Arial"/>
          <w:iCs/>
        </w:rPr>
        <w:t xml:space="preserve">Projektant upozorňuje, že (v souladu s  ustan. 44 odst. 9 zákona č. 137/2006 Sb.,) v případě, kdy zadávací dokumentace obsahuje požadavky nebo odkazy na obchodní firmy, názvy nebo jména a příjmení, specifická označení zboží a služeb, které platí pro určitou osobu, popřípadě její organizační </w:t>
      </w:r>
      <w:r w:rsidRPr="00E86E22">
        <w:rPr>
          <w:rFonts w:cs="Arial"/>
          <w:iCs/>
        </w:rPr>
        <w:lastRenderedPageBreak/>
        <w:t>složku, odkazy na patenty a vynálezy, užitné vzory, průmyslové vzory, ochranné známky nebo označení původu, umožňuje zadavatel budoucímu zhotoviteli, pokud by to vedlo ke zvýhodnění nebo vyloučení určitých dodavatelů nebo určitých výrobků, použití jiných kvalitativně a technicky obdobných zařízení.</w:t>
      </w:r>
    </w:p>
    <w:p w14:paraId="35C8DC32" w14:textId="77777777" w:rsidR="00C860CF" w:rsidRPr="00E86E22" w:rsidRDefault="00C860CF" w:rsidP="009218A8">
      <w:pPr>
        <w:jc w:val="both"/>
        <w:rPr>
          <w:rFonts w:cs="Arial"/>
        </w:rPr>
      </w:pPr>
      <w:r w:rsidRPr="00E86E22">
        <w:rPr>
          <w:rFonts w:cs="Arial"/>
        </w:rPr>
        <w:t>Veškeré rozměry konstrukcí a schémat výrobků jsou uvedeny ve skladebných rozměrech. Před výrobou výroků PSV je nutné zaměřit konstrukce, do kterých se tyto výrobky osazují.</w:t>
      </w:r>
    </w:p>
    <w:p w14:paraId="75B42774" w14:textId="77777777" w:rsidR="00C860CF" w:rsidRPr="00E86E22" w:rsidRDefault="00C860CF" w:rsidP="009218A8">
      <w:pPr>
        <w:jc w:val="both"/>
        <w:rPr>
          <w:rFonts w:cs="Arial"/>
          <w:iCs/>
        </w:rPr>
      </w:pPr>
      <w:r w:rsidRPr="00E86E22">
        <w:rPr>
          <w:rFonts w:cs="Arial"/>
          <w:iCs/>
        </w:rPr>
        <w:t>Přesnost délkových a výškových rozměrů bude v hodnotách uvedených v ČSN 73 0205 (Geometrická přesnost ve výstavbě).</w:t>
      </w:r>
    </w:p>
    <w:p w14:paraId="1B5A7D50" w14:textId="77777777" w:rsidR="00C860CF" w:rsidRPr="00E86E22" w:rsidRDefault="00C860CF" w:rsidP="009218A8">
      <w:pPr>
        <w:jc w:val="both"/>
        <w:rPr>
          <w:rFonts w:cs="Arial"/>
          <w:iCs/>
        </w:rPr>
      </w:pPr>
      <w:r w:rsidRPr="00E86E22">
        <w:rPr>
          <w:rFonts w:cs="Arial"/>
        </w:rPr>
        <w:t>Ve výpisech materiálů jsou uvedena orientační schémata výrobků a je nutno je upřesnit ve výrobní dokumentaci.</w:t>
      </w:r>
    </w:p>
    <w:p w14:paraId="79861663" w14:textId="77777777" w:rsidR="00C860CF" w:rsidRPr="00E86E22" w:rsidRDefault="00C860CF" w:rsidP="009218A8">
      <w:pPr>
        <w:jc w:val="both"/>
        <w:rPr>
          <w:rFonts w:cs="Arial"/>
          <w:iCs/>
        </w:rPr>
      </w:pPr>
      <w:r w:rsidRPr="00E86E22">
        <w:rPr>
          <w:rFonts w:cs="Arial"/>
          <w:iCs/>
        </w:rPr>
        <w:t xml:space="preserve">Zhotovitel je povinen všechny výrobky před jejich zabudováním do stavby předložit k odsouhlasení AD a TDI (předložit vzorky), specielně pak </w:t>
      </w:r>
      <w:r w:rsidRPr="00E86E22">
        <w:rPr>
          <w:rFonts w:cs="Arial"/>
        </w:rPr>
        <w:t xml:space="preserve">vzorky všech dlažeb, obkladů, podlahových krytin, podhledů, kování, zařizovacích předmětů, svítidel, technologií a dalších vybraných konstrukcí či materiálů ke schválení zástupci TDI a AD před vlastním použitím. Definitivní odsouhlasení pak provede technický dozor investora písemně. Jakékoli změny nebo úpravy technického řešení je nutno projednat </w:t>
      </w:r>
      <w:r w:rsidRPr="00E86E22">
        <w:rPr>
          <w:rFonts w:cs="Arial"/>
          <w:iCs/>
        </w:rPr>
        <w:t>s projektantem (profesním), hlavním inženýrem a technickým dozorem investora před započetím prací.</w:t>
      </w:r>
    </w:p>
    <w:p w14:paraId="2815DA3D" w14:textId="77777777" w:rsidR="00C860CF" w:rsidRPr="00E86E22" w:rsidRDefault="00C860CF" w:rsidP="009218A8">
      <w:pPr>
        <w:jc w:val="both"/>
        <w:rPr>
          <w:rFonts w:cs="Arial"/>
          <w:iCs/>
        </w:rPr>
      </w:pPr>
      <w:r w:rsidRPr="00E86E22">
        <w:rPr>
          <w:rFonts w:cs="Arial"/>
          <w:iCs/>
        </w:rPr>
        <w:t>Povinností generálního dodavatele je vyhotovení projektu Zásady organizace výstavby (ZOV), zde nutno zohlednit přepravní trasy pro nastěhování technologie (kompresory strojovny chlazení, rozvaděče, VZT jednotky atp.) V případě potřeby vynechat montážní otvory. Pro nastěhování technologie do strojovny chlazení bude nutné vybudovat dočasnou konstrukci v prostoru montážního otvoru (ve fasádě).</w:t>
      </w:r>
    </w:p>
    <w:p w14:paraId="69621CD1" w14:textId="77777777" w:rsidR="00C860CF" w:rsidRPr="00E86E22" w:rsidRDefault="00C860CF" w:rsidP="009218A8">
      <w:pPr>
        <w:jc w:val="both"/>
        <w:rPr>
          <w:rFonts w:cs="Arial"/>
        </w:rPr>
      </w:pPr>
      <w:r w:rsidRPr="00E86E22">
        <w:rPr>
          <w:rFonts w:cs="Arial"/>
        </w:rPr>
        <w:t>Pokud si použitý materiál, konstrukční prvek, nebo konstrukční řešení zvolené dodavatelem a odsouhlasené investorem vynutí změnu ostatních konstrukcí, je nutné toto konzultovat s autorským dozorem. V opačném případě za zvolené změněné řešení zodpovídá subdodavatel.</w:t>
      </w:r>
    </w:p>
    <w:p w14:paraId="73F862C7" w14:textId="77777777" w:rsidR="00C860CF" w:rsidRPr="00E86E22" w:rsidRDefault="00C860CF" w:rsidP="009218A8">
      <w:pPr>
        <w:jc w:val="both"/>
        <w:rPr>
          <w:rFonts w:cs="Arial"/>
        </w:rPr>
      </w:pPr>
      <w:r w:rsidRPr="00E86E22">
        <w:rPr>
          <w:rFonts w:cs="Arial"/>
        </w:rPr>
        <w:t xml:space="preserve">Před stanovením pevné ceny je nutno tento projekt jako závazný podklad písemně bezrozporově odsouhlasit investorem akce, technickým dozorem stavby a generálním dodavatelem stavby. Realizační a výrobní dokumentace je součástí dodávky stavby. </w:t>
      </w:r>
    </w:p>
    <w:p w14:paraId="1AF258DE" w14:textId="77777777" w:rsidR="00C860CF" w:rsidRPr="00E86E22" w:rsidRDefault="00C860CF" w:rsidP="009218A8">
      <w:pPr>
        <w:jc w:val="both"/>
        <w:rPr>
          <w:rFonts w:cs="Arial"/>
          <w:b/>
          <w:i/>
          <w:u w:val="single"/>
        </w:rPr>
      </w:pPr>
      <w:r w:rsidRPr="00E86E22">
        <w:rPr>
          <w:rFonts w:cs="Arial"/>
          <w:b/>
          <w:i/>
          <w:u w:val="single"/>
        </w:rPr>
        <w:t>Cenové nabídky budou vypracovány na základě kompletní projektové dokumentace pro výběr dodavatele stavby a ne jen dle výkazu výměr.</w:t>
      </w:r>
    </w:p>
    <w:p w14:paraId="5E47F7C4" w14:textId="77777777" w:rsidR="00C860CF" w:rsidRPr="00E86E22" w:rsidRDefault="00C860CF" w:rsidP="009218A8">
      <w:pPr>
        <w:overflowPunct/>
        <w:autoSpaceDE/>
        <w:autoSpaceDN/>
        <w:adjustRightInd/>
        <w:spacing w:before="100" w:beforeAutospacing="1" w:after="100" w:afterAutospacing="1"/>
        <w:jc w:val="both"/>
        <w:textAlignment w:val="auto"/>
        <w:rPr>
          <w:rFonts w:cs="Arial"/>
        </w:rPr>
      </w:pPr>
      <w:r w:rsidRPr="00E86E22">
        <w:rPr>
          <w:rFonts w:cs="Arial"/>
        </w:rPr>
        <w:t xml:space="preserve">Ve výkazu výměr a popisu standardů (který je nedílnou součástí výkazu výměr) jsou výměry stanoveny jako „čisté“ změřené z výkresové dokumentace. Výkaz výměr je zpracovaný na základě tendrového projektu a slouží jen jako podklad pro výběrové řízení. </w:t>
      </w:r>
    </w:p>
    <w:p w14:paraId="09F9001C" w14:textId="77777777" w:rsidR="00C860CF" w:rsidRPr="00E86E22" w:rsidRDefault="00C860CF" w:rsidP="009218A8">
      <w:pPr>
        <w:jc w:val="both"/>
        <w:rPr>
          <w:rFonts w:cs="Arial"/>
        </w:rPr>
      </w:pPr>
      <w:r w:rsidRPr="00E86E22">
        <w:rPr>
          <w:rFonts w:cs="Arial"/>
        </w:rPr>
        <w:t>Rovněž tak je nutné, aby se generální dodavatel seznámil s projektem a zohlednil požadavky na stavební připravenosti a přípomoce ve své cenové nabídce.</w:t>
      </w:r>
    </w:p>
    <w:p w14:paraId="3085E6D9" w14:textId="77777777" w:rsidR="00C860CF" w:rsidRPr="00E86E22" w:rsidRDefault="00C860CF" w:rsidP="00D61E14">
      <w:pPr>
        <w:pStyle w:val="Zkladntext"/>
      </w:pPr>
      <w:r w:rsidRPr="00E86E22">
        <w:t xml:space="preserve">Pokud zpracovatel cenové nabídky zjistí v dokumentaci chybějící či nadbytečné prvky, výrobky nebo materiál uvede toto ve své nabídce v samostatné části. </w:t>
      </w:r>
    </w:p>
    <w:p w14:paraId="1BF5E0E9" w14:textId="77777777" w:rsidR="00C860CF" w:rsidRPr="00E86E22" w:rsidRDefault="00C860CF" w:rsidP="00D61E14">
      <w:pPr>
        <w:pStyle w:val="Zkladntext"/>
      </w:pPr>
      <w:r w:rsidRPr="00E86E22">
        <w:t>Při stanovení ceny dle vykázané výměry budou započítány všechny předpokládané doplňkové související prvky a činnosti s touto položkou související tak, aby cena byla kompletní a prvek funkční.</w:t>
      </w:r>
    </w:p>
    <w:p w14:paraId="42C20876" w14:textId="77777777" w:rsidR="00C860CF" w:rsidRPr="00E86E22" w:rsidRDefault="00C860CF" w:rsidP="00D61E14">
      <w:pPr>
        <w:pStyle w:val="Zkladntext"/>
      </w:pPr>
    </w:p>
    <w:p w14:paraId="28CB6B17" w14:textId="77777777" w:rsidR="00C860CF" w:rsidRPr="00E86E22" w:rsidRDefault="00C860CF" w:rsidP="00D61E14">
      <w:pPr>
        <w:pStyle w:val="Zkladntext"/>
      </w:pPr>
      <w:r w:rsidRPr="00E86E22">
        <w:t>Tato dokumentace nenahrazuje realizační dokumentaci. Pro dokončení realizační dokumentace je nezbytný projekt interiéru a specifikace konkrétních vědecko-výzkumných přístrojů a technologií (nikoli jen obecné požadavky ze kterých vychází TPD)</w:t>
      </w:r>
    </w:p>
    <w:p w14:paraId="1ED80B21" w14:textId="77777777" w:rsidR="00C860CF" w:rsidRPr="00E86E22" w:rsidRDefault="00C860CF" w:rsidP="00D61E14">
      <w:pPr>
        <w:pStyle w:val="Zkladntext"/>
      </w:pPr>
    </w:p>
    <w:p w14:paraId="612FA630" w14:textId="77777777" w:rsidR="00C860CF" w:rsidRPr="00E86E22" w:rsidRDefault="00C860CF" w:rsidP="00D61E14">
      <w:pPr>
        <w:pStyle w:val="Zkladntext"/>
      </w:pPr>
      <w:r w:rsidRPr="00E86E22">
        <w:t xml:space="preserve">Přijetím zakázky generální dodavatel prohlašuje, že materiály a výrobky v požadované kvalitě jsou pro něj dostupné v požadovaných termínech. </w:t>
      </w:r>
    </w:p>
    <w:p w14:paraId="7C0757ED" w14:textId="77777777" w:rsidR="00C860CF" w:rsidRPr="00E86E22" w:rsidRDefault="00C860CF" w:rsidP="009218A8">
      <w:pPr>
        <w:jc w:val="both"/>
        <w:rPr>
          <w:rFonts w:cs="Arial"/>
        </w:rPr>
      </w:pPr>
      <w:r w:rsidRPr="00E86E22">
        <w:rPr>
          <w:rFonts w:cs="Arial"/>
        </w:rPr>
        <w:t xml:space="preserve">Je nutno, aby se stavební dodavatel seznámil s projekty jednotlivých profesí a respektoval požadavky  na stavební připravenosti a přípomoce. Závěsy vedení technologií je nutné posoudit statikem. </w:t>
      </w:r>
    </w:p>
    <w:p w14:paraId="40C50CCB" w14:textId="77777777" w:rsidR="00C860CF" w:rsidRPr="00E86E22" w:rsidRDefault="00C860CF" w:rsidP="009218A8">
      <w:pPr>
        <w:jc w:val="both"/>
        <w:rPr>
          <w:rFonts w:cs="Arial"/>
        </w:rPr>
      </w:pPr>
      <w:r w:rsidRPr="00E86E22">
        <w:rPr>
          <w:rFonts w:cs="Arial"/>
        </w:rPr>
        <w:t xml:space="preserve">V případě zjištění rozporů v dokumentaci platí: </w:t>
      </w:r>
    </w:p>
    <w:p w14:paraId="62889E96" w14:textId="77777777" w:rsidR="00C860CF" w:rsidRPr="00E86E22" w:rsidRDefault="00C860CF" w:rsidP="009218A8">
      <w:pPr>
        <w:ind w:firstLine="708"/>
        <w:jc w:val="both"/>
        <w:rPr>
          <w:rFonts w:cs="Arial"/>
        </w:rPr>
      </w:pPr>
      <w:r w:rsidRPr="00E86E22">
        <w:rPr>
          <w:rFonts w:cs="Arial"/>
        </w:rPr>
        <w:lastRenderedPageBreak/>
        <w:t xml:space="preserve">-specifikace mají přednost před výkresy </w:t>
      </w:r>
    </w:p>
    <w:p w14:paraId="2E38CE57" w14:textId="77777777" w:rsidR="00C860CF" w:rsidRPr="00E86E22" w:rsidRDefault="00C860CF" w:rsidP="009218A8">
      <w:pPr>
        <w:ind w:firstLine="708"/>
        <w:jc w:val="both"/>
        <w:rPr>
          <w:rFonts w:cs="Arial"/>
        </w:rPr>
      </w:pPr>
      <w:r w:rsidRPr="00E86E22">
        <w:rPr>
          <w:rFonts w:cs="Arial"/>
        </w:rPr>
        <w:t>-technická zpráva má přednost před specifikací</w:t>
      </w:r>
    </w:p>
    <w:p w14:paraId="54509E05" w14:textId="77777777" w:rsidR="00C860CF" w:rsidRPr="00E86E22" w:rsidRDefault="00C860CF" w:rsidP="009218A8">
      <w:pPr>
        <w:jc w:val="both"/>
        <w:rPr>
          <w:rFonts w:cs="Arial"/>
        </w:rPr>
      </w:pPr>
      <w:r w:rsidRPr="00E86E22">
        <w:rPr>
          <w:rFonts w:cs="Arial"/>
        </w:rPr>
        <w:t>V případě nesouladu jednotlivých částí tendrové projektové dokumentace je generální dodavatel povinen na tento rozpor upozornit před podáním cenové nabídky. Investor společně s generálním projektantem rozhodnou o správném řešení, které bude ze strany generálního dodavatele akceptováno a bude součástí ceny GD. V případě, že na tento nesoulad GD neupozorní bude rozhodnuto o správném řešení investorem a generálním projektantem, toto rozhodnutí v případě zvolení investičně nákladnějšího řešení, již nebude mít vliv na sjednanou cenu.</w:t>
      </w:r>
    </w:p>
    <w:p w14:paraId="33CB0B6C" w14:textId="77777777" w:rsidR="00C860CF" w:rsidRPr="00E86E22" w:rsidRDefault="00C860CF" w:rsidP="009218A8">
      <w:pPr>
        <w:spacing w:after="0"/>
        <w:jc w:val="both"/>
        <w:rPr>
          <w:rFonts w:cs="Arial"/>
        </w:rPr>
      </w:pPr>
      <w:r w:rsidRPr="00E86E22">
        <w:rPr>
          <w:rFonts w:cs="Arial"/>
        </w:rPr>
        <w:t xml:space="preserve">V rámci stavebních úprav není navržena změna stávajícího Požárně bezpečnostního řešení, stávající členění na požární úseky zůstává nezměněno. Veškeré průchody instalací (ing. sítí ) přes požární úseky dotěsnit požárními ucpávkami. </w:t>
      </w:r>
    </w:p>
    <w:p w14:paraId="0F81ED67" w14:textId="77777777" w:rsidR="00C860CF" w:rsidRPr="00E86E22" w:rsidRDefault="00C860CF" w:rsidP="009218A8">
      <w:pPr>
        <w:spacing w:after="0"/>
        <w:jc w:val="both"/>
        <w:rPr>
          <w:rFonts w:cs="Arial"/>
        </w:rPr>
      </w:pPr>
    </w:p>
    <w:p w14:paraId="067D409E" w14:textId="77777777" w:rsidR="00C860CF" w:rsidRPr="00E86E22" w:rsidRDefault="00C860CF" w:rsidP="009218A8">
      <w:pPr>
        <w:spacing w:after="0"/>
        <w:jc w:val="both"/>
        <w:rPr>
          <w:rFonts w:cs="Arial"/>
        </w:rPr>
      </w:pPr>
    </w:p>
    <w:p w14:paraId="0E24A9B8" w14:textId="77777777" w:rsidR="00C860CF" w:rsidRPr="00E86E22" w:rsidRDefault="00C860CF" w:rsidP="009218A8">
      <w:pPr>
        <w:spacing w:after="0"/>
        <w:jc w:val="both"/>
        <w:rPr>
          <w:rFonts w:cs="Arial"/>
          <w:snapToGrid w:val="0"/>
        </w:rPr>
      </w:pPr>
      <w:r w:rsidRPr="00E86E22">
        <w:rPr>
          <w:rFonts w:cs="Arial"/>
        </w:rPr>
        <w:t>V</w:t>
      </w:r>
      <w:r w:rsidRPr="00E86E22">
        <w:rPr>
          <w:rFonts w:cs="Arial"/>
          <w:snapToGrid w:val="0"/>
        </w:rPr>
        <w:t xml:space="preserve"> souladu s  </w:t>
      </w:r>
    </w:p>
    <w:p w14:paraId="2F8FB3CA" w14:textId="77777777" w:rsidR="00C860CF" w:rsidRPr="00E86E22" w:rsidRDefault="00C860CF" w:rsidP="009218A8">
      <w:pPr>
        <w:spacing w:after="0"/>
        <w:jc w:val="both"/>
        <w:rPr>
          <w:rFonts w:cs="Arial"/>
          <w:snapToGrid w:val="0"/>
        </w:rPr>
      </w:pPr>
      <w:r w:rsidRPr="00E86E22">
        <w:rPr>
          <w:rFonts w:cs="Arial"/>
          <w:snapToGrid w:val="0"/>
        </w:rPr>
        <w:t>- legislativní (Zákon 22/1997 Sb., Nařízení vlády c. 163/2002 Sb., Vyhláška c. 246/2001 Sb.)</w:t>
      </w:r>
    </w:p>
    <w:p w14:paraId="36F10BD9" w14:textId="77777777" w:rsidR="00C860CF" w:rsidRPr="00E86E22" w:rsidRDefault="00C860CF" w:rsidP="009218A8">
      <w:pPr>
        <w:spacing w:after="0"/>
        <w:jc w:val="both"/>
        <w:rPr>
          <w:rFonts w:cs="Arial"/>
          <w:snapToGrid w:val="0"/>
        </w:rPr>
      </w:pPr>
      <w:r w:rsidRPr="00E86E22">
        <w:rPr>
          <w:rFonts w:cs="Arial"/>
          <w:snapToGrid w:val="0"/>
        </w:rPr>
        <w:t>- projektové (CSN 73 0802, CSN 73 0804, CSN 73 0810)</w:t>
      </w:r>
    </w:p>
    <w:p w14:paraId="586057E7" w14:textId="77777777" w:rsidR="00C860CF" w:rsidRPr="00E86E22" w:rsidRDefault="00C860CF" w:rsidP="009218A8">
      <w:pPr>
        <w:spacing w:after="0"/>
        <w:jc w:val="both"/>
        <w:rPr>
          <w:rFonts w:cs="Arial"/>
          <w:snapToGrid w:val="0"/>
        </w:rPr>
      </w:pPr>
      <w:r w:rsidRPr="00E86E22">
        <w:rPr>
          <w:rFonts w:cs="Arial"/>
          <w:snapToGrid w:val="0"/>
        </w:rPr>
        <w:t>- klasifikační (CSN EN 13501–1, CSN EN 13501-2)</w:t>
      </w:r>
    </w:p>
    <w:p w14:paraId="03190B1E" w14:textId="77777777" w:rsidR="00C860CF" w:rsidRPr="00E86E22" w:rsidRDefault="00C860CF" w:rsidP="009218A8">
      <w:pPr>
        <w:spacing w:after="0"/>
        <w:jc w:val="both"/>
        <w:rPr>
          <w:rFonts w:cs="Arial"/>
          <w:bCs/>
          <w:snapToGrid w:val="0"/>
        </w:rPr>
      </w:pPr>
      <w:r w:rsidRPr="00E86E22">
        <w:rPr>
          <w:rFonts w:cs="Arial"/>
          <w:snapToGrid w:val="0"/>
        </w:rPr>
        <w:t>- zkušební (CSN EN 1366-3)</w:t>
      </w:r>
      <w:r w:rsidRPr="00E86E22">
        <w:rPr>
          <w:rFonts w:cs="Arial"/>
          <w:bCs/>
          <w:snapToGrid w:val="0"/>
        </w:rPr>
        <w:t xml:space="preserve"> </w:t>
      </w:r>
    </w:p>
    <w:p w14:paraId="72CC3B56" w14:textId="77777777" w:rsidR="00C860CF" w:rsidRPr="00E86E22" w:rsidRDefault="00C860CF" w:rsidP="009218A8">
      <w:pPr>
        <w:spacing w:after="0"/>
        <w:jc w:val="both"/>
        <w:rPr>
          <w:rFonts w:cs="Arial"/>
          <w:snapToGrid w:val="0"/>
          <w:sz w:val="22"/>
          <w:szCs w:val="22"/>
        </w:rPr>
      </w:pPr>
    </w:p>
    <w:p w14:paraId="200D505A" w14:textId="77777777" w:rsidR="00C860CF" w:rsidRPr="00E86E22" w:rsidRDefault="00C860CF" w:rsidP="009218A8">
      <w:pPr>
        <w:spacing w:after="0"/>
        <w:jc w:val="both"/>
        <w:rPr>
          <w:rFonts w:cs="Arial"/>
        </w:rPr>
      </w:pPr>
      <w:r w:rsidRPr="00E86E22">
        <w:rPr>
          <w:rFonts w:cs="Arial"/>
        </w:rPr>
        <w:t>Řešení prostupu požárně dělícími konstrukcemi</w:t>
      </w:r>
    </w:p>
    <w:p w14:paraId="39D04BB6" w14:textId="77777777" w:rsidR="00C860CF" w:rsidRPr="00E86E22" w:rsidRDefault="00C860CF" w:rsidP="009218A8">
      <w:pPr>
        <w:spacing w:after="0"/>
        <w:jc w:val="both"/>
        <w:rPr>
          <w:rFonts w:cs="Arial"/>
        </w:rPr>
      </w:pPr>
      <w:r w:rsidRPr="00E86E22">
        <w:rPr>
          <w:rFonts w:cs="Arial"/>
        </w:rPr>
        <w:t>Prostupy rozvodu a instalací požárně dělícími konstrukcemi musí být požárně utěsněny</w:t>
      </w:r>
    </w:p>
    <w:p w14:paraId="06F555BE" w14:textId="77777777" w:rsidR="00C860CF" w:rsidRPr="00E86E22" w:rsidRDefault="00C860CF" w:rsidP="009218A8">
      <w:pPr>
        <w:spacing w:after="0"/>
        <w:jc w:val="both"/>
        <w:rPr>
          <w:rFonts w:cs="Arial"/>
        </w:rPr>
      </w:pPr>
      <w:r w:rsidRPr="00E86E22">
        <w:rPr>
          <w:rFonts w:cs="Arial"/>
        </w:rPr>
        <w:t>v souladu s ČSN730810 kapitola 6.2.</w:t>
      </w:r>
    </w:p>
    <w:p w14:paraId="0CE71E96" w14:textId="77777777" w:rsidR="00C860CF" w:rsidRPr="00E86E22" w:rsidRDefault="00C860CF" w:rsidP="009218A8">
      <w:pPr>
        <w:spacing w:after="0"/>
        <w:jc w:val="both"/>
        <w:rPr>
          <w:rFonts w:cs="Arial"/>
        </w:rPr>
      </w:pPr>
      <w:r w:rsidRPr="00E86E22">
        <w:rPr>
          <w:rFonts w:cs="Arial"/>
        </w:rPr>
        <w:t>Prostupy elektrických rozvodu, rozvodu plynu a případné kanalizace musí být utěsněny</w:t>
      </w:r>
    </w:p>
    <w:p w14:paraId="198D1BB0" w14:textId="77777777" w:rsidR="00C860CF" w:rsidRPr="00E86E22" w:rsidRDefault="00C860CF" w:rsidP="009218A8">
      <w:pPr>
        <w:spacing w:after="0"/>
        <w:jc w:val="both"/>
        <w:rPr>
          <w:rFonts w:cs="Arial"/>
        </w:rPr>
      </w:pPr>
      <w:r w:rsidRPr="00E86E22">
        <w:rPr>
          <w:rFonts w:cs="Arial"/>
        </w:rPr>
        <w:t>v souladu s ČSN 730810 cl. 6.2.1 tak, aby se zamezilo šíření požáru těmito rozvody.</w:t>
      </w:r>
    </w:p>
    <w:p w14:paraId="556BF572" w14:textId="77777777" w:rsidR="00C860CF" w:rsidRPr="00E86E22" w:rsidRDefault="00C860CF" w:rsidP="009218A8">
      <w:pPr>
        <w:spacing w:after="0"/>
        <w:jc w:val="both"/>
        <w:rPr>
          <w:rFonts w:cs="Arial"/>
        </w:rPr>
      </w:pPr>
      <w:r w:rsidRPr="00E86E22">
        <w:rPr>
          <w:rFonts w:cs="Arial"/>
        </w:rPr>
        <w:t>Je-li ve zděné, betonové, sendvičové či jiné požární konstrukci vynechán při stavbě</w:t>
      </w:r>
    </w:p>
    <w:p w14:paraId="29B3ED55" w14:textId="77777777" w:rsidR="00C860CF" w:rsidRPr="00E86E22" w:rsidRDefault="00C860CF" w:rsidP="009218A8">
      <w:pPr>
        <w:spacing w:after="0"/>
        <w:jc w:val="both"/>
        <w:rPr>
          <w:rFonts w:cs="Arial"/>
        </w:rPr>
      </w:pPr>
      <w:r w:rsidRPr="00E86E22">
        <w:rPr>
          <w:rFonts w:cs="Arial"/>
        </w:rPr>
        <w:t>montážní otvor pro prostup potrubí, musí být po instalaci potrubí otvor dozděn,</w:t>
      </w:r>
    </w:p>
    <w:p w14:paraId="76A4A453" w14:textId="77777777" w:rsidR="00C860CF" w:rsidRPr="00E86E22" w:rsidRDefault="00C860CF" w:rsidP="009218A8">
      <w:pPr>
        <w:spacing w:after="0"/>
        <w:jc w:val="both"/>
        <w:rPr>
          <w:rFonts w:cs="Arial"/>
        </w:rPr>
      </w:pPr>
      <w:r w:rsidRPr="00E86E22">
        <w:rPr>
          <w:rFonts w:cs="Arial"/>
        </w:rPr>
        <w:t>dobetonován, či jinak zaplněn až k povrchu potrubí tak, aby byla zajištěna celistvost</w:t>
      </w:r>
    </w:p>
    <w:p w14:paraId="25410B2D" w14:textId="77777777" w:rsidR="00C860CF" w:rsidRPr="00E86E22" w:rsidRDefault="00C860CF" w:rsidP="009218A8">
      <w:pPr>
        <w:spacing w:after="0"/>
        <w:jc w:val="both"/>
        <w:rPr>
          <w:rFonts w:cs="Arial"/>
        </w:rPr>
      </w:pPr>
      <w:r w:rsidRPr="00E86E22">
        <w:rPr>
          <w:rFonts w:cs="Arial"/>
        </w:rPr>
        <w:t>konstrukce a její požární odolnost až k vnějšímu povrchu potrubí.</w:t>
      </w:r>
    </w:p>
    <w:p w14:paraId="4B567D1C" w14:textId="77777777" w:rsidR="00C860CF" w:rsidRPr="00E86E22" w:rsidRDefault="00C860CF" w:rsidP="009218A8">
      <w:pPr>
        <w:spacing w:after="0"/>
        <w:jc w:val="both"/>
        <w:rPr>
          <w:rFonts w:cs="Arial"/>
        </w:rPr>
      </w:pPr>
      <w:r w:rsidRPr="00E86E22">
        <w:rPr>
          <w:rFonts w:cs="Arial"/>
        </w:rPr>
        <w:t>Mimo to musí být provedeno i následující utěsnění požární odolnosti EI :</w:t>
      </w:r>
    </w:p>
    <w:p w14:paraId="500A8B1D" w14:textId="77777777" w:rsidR="00C860CF" w:rsidRPr="00E86E22" w:rsidRDefault="00C860CF" w:rsidP="009218A8">
      <w:pPr>
        <w:spacing w:after="0"/>
        <w:ind w:firstLine="708"/>
        <w:jc w:val="both"/>
        <w:rPr>
          <w:rFonts w:cs="Arial"/>
        </w:rPr>
      </w:pPr>
      <w:r w:rsidRPr="00E86E22">
        <w:rPr>
          <w:rFonts w:cs="Arial"/>
        </w:rPr>
        <w:t>kanalizační potrubí třídy reakce na oheň B až F (tj. všechna kromě nehořlavého potrubí</w:t>
      </w:r>
    </w:p>
    <w:p w14:paraId="3F87BF9C" w14:textId="77777777" w:rsidR="00C860CF" w:rsidRPr="00E86E22" w:rsidRDefault="00C860CF" w:rsidP="009218A8">
      <w:pPr>
        <w:spacing w:after="0"/>
        <w:ind w:firstLine="708"/>
        <w:jc w:val="both"/>
        <w:rPr>
          <w:rFonts w:cs="Arial"/>
        </w:rPr>
      </w:pPr>
      <w:r w:rsidRPr="00E86E22">
        <w:rPr>
          <w:rFonts w:cs="Arial"/>
        </w:rPr>
        <w:t>třídy reakce na oheň A) světlého průřezu &gt; 8000 mm2 (Ř &gt; 100 mm).</w:t>
      </w:r>
    </w:p>
    <w:p w14:paraId="55CEA8F9" w14:textId="77777777" w:rsidR="00C860CF" w:rsidRPr="00E86E22" w:rsidRDefault="00C860CF" w:rsidP="009218A8">
      <w:pPr>
        <w:spacing w:after="0"/>
        <w:ind w:firstLine="708"/>
        <w:jc w:val="both"/>
        <w:rPr>
          <w:rFonts w:cs="Arial"/>
        </w:rPr>
      </w:pPr>
      <w:r w:rsidRPr="00E86E22">
        <w:rPr>
          <w:rFonts w:cs="Arial"/>
        </w:rPr>
        <w:t>potrubí s trvalou náplní vody třídy reakce na oheň B až F (tj. všechna kromě nehořlavého</w:t>
      </w:r>
    </w:p>
    <w:p w14:paraId="74354879" w14:textId="53340538" w:rsidR="00C860CF" w:rsidRPr="00E86E22" w:rsidRDefault="00C860CF" w:rsidP="009218A8">
      <w:pPr>
        <w:spacing w:after="0"/>
        <w:ind w:firstLine="708"/>
        <w:jc w:val="both"/>
        <w:rPr>
          <w:rFonts w:cs="Arial"/>
        </w:rPr>
      </w:pPr>
      <w:r w:rsidRPr="00E86E22">
        <w:rPr>
          <w:rFonts w:cs="Arial"/>
        </w:rPr>
        <w:t>potrubí t</w:t>
      </w:r>
      <w:r w:rsidR="004D61D6">
        <w:rPr>
          <w:rFonts w:cs="Arial"/>
        </w:rPr>
        <w:t>ř</w:t>
      </w:r>
      <w:r w:rsidRPr="00E86E22">
        <w:rPr>
          <w:rFonts w:cs="Arial"/>
        </w:rPr>
        <w:t>ídy reakce na ohe</w:t>
      </w:r>
      <w:r w:rsidR="004D61D6">
        <w:rPr>
          <w:rFonts w:cs="Arial"/>
        </w:rPr>
        <w:t>ň</w:t>
      </w:r>
      <w:r w:rsidRPr="00E86E22">
        <w:rPr>
          <w:rFonts w:cs="Arial"/>
        </w:rPr>
        <w:t xml:space="preserve"> A) světlého průřezu &gt; 15000 mm2 (Ř &gt; 138 mm).</w:t>
      </w:r>
    </w:p>
    <w:p w14:paraId="3B2A3900" w14:textId="0DB90E83" w:rsidR="00C860CF" w:rsidRPr="00E86E22" w:rsidRDefault="00C860CF" w:rsidP="009218A8">
      <w:pPr>
        <w:spacing w:after="0"/>
        <w:ind w:firstLine="708"/>
        <w:jc w:val="both"/>
        <w:rPr>
          <w:rFonts w:cs="Arial"/>
        </w:rPr>
      </w:pPr>
      <w:r w:rsidRPr="00E86E22">
        <w:rPr>
          <w:rFonts w:cs="Arial"/>
        </w:rPr>
        <w:t>potrubí sloužící k rozvodu vzduchu třídy reakce na ohe</w:t>
      </w:r>
      <w:r w:rsidR="004D61D6">
        <w:rPr>
          <w:rFonts w:cs="Arial"/>
        </w:rPr>
        <w:t>ň</w:t>
      </w:r>
      <w:r w:rsidRPr="00E86E22">
        <w:rPr>
          <w:rFonts w:cs="Arial"/>
        </w:rPr>
        <w:t xml:space="preserve"> B až F (tj. všechna kromě</w:t>
      </w:r>
    </w:p>
    <w:p w14:paraId="5DD99655" w14:textId="77777777" w:rsidR="00C860CF" w:rsidRPr="00E86E22" w:rsidRDefault="00C860CF" w:rsidP="009218A8">
      <w:pPr>
        <w:spacing w:after="0"/>
        <w:ind w:firstLine="708"/>
        <w:jc w:val="both"/>
        <w:rPr>
          <w:rFonts w:cs="Arial"/>
        </w:rPr>
      </w:pPr>
      <w:r w:rsidRPr="00E86E22">
        <w:rPr>
          <w:rFonts w:cs="Arial"/>
        </w:rPr>
        <w:t>nehořlavého potrubí třídy reakce na oheň A) světlého průřezu &gt; 12000 mm2 (Ř &gt; 123 mm).</w:t>
      </w:r>
    </w:p>
    <w:p w14:paraId="7F6912D7" w14:textId="77777777" w:rsidR="00C860CF" w:rsidRPr="00E86E22" w:rsidRDefault="00C860CF" w:rsidP="009218A8">
      <w:pPr>
        <w:spacing w:after="0"/>
        <w:ind w:firstLine="708"/>
        <w:jc w:val="both"/>
        <w:rPr>
          <w:rFonts w:cs="Arial"/>
        </w:rPr>
      </w:pPr>
      <w:r w:rsidRPr="00E86E22">
        <w:rPr>
          <w:rFonts w:cs="Arial"/>
        </w:rPr>
        <w:t>Prostupy dvěma a více potrubími vedle sebe (vzdálenost mezi nimi menší než 10 x Ř</w:t>
      </w:r>
    </w:p>
    <w:p w14:paraId="7D04CBBF" w14:textId="77777777" w:rsidR="00C860CF" w:rsidRPr="00E86E22" w:rsidRDefault="00C860CF" w:rsidP="009218A8">
      <w:pPr>
        <w:spacing w:after="0"/>
        <w:ind w:firstLine="708"/>
        <w:jc w:val="both"/>
        <w:rPr>
          <w:rFonts w:cs="Arial"/>
        </w:rPr>
      </w:pPr>
      <w:r w:rsidRPr="00E86E22">
        <w:rPr>
          <w:rFonts w:cs="Arial"/>
        </w:rPr>
        <w:t>potrubí musí být utěsněny bez ohledu na světlou průřezovou plochu.</w:t>
      </w:r>
    </w:p>
    <w:p w14:paraId="3C095227" w14:textId="77777777" w:rsidR="00C860CF" w:rsidRPr="00E86E22" w:rsidRDefault="00C860CF" w:rsidP="009218A8">
      <w:pPr>
        <w:spacing w:after="0"/>
        <w:ind w:firstLine="708"/>
        <w:jc w:val="both"/>
        <w:rPr>
          <w:rFonts w:cs="Arial"/>
        </w:rPr>
      </w:pPr>
      <w:r w:rsidRPr="00E86E22">
        <w:rPr>
          <w:rFonts w:cs="Arial"/>
        </w:rPr>
        <w:t>Hmoty použité pro utěsnění musí mít stupeň hořlavosti v souladu s CSN 730802 cl.8.6.1</w:t>
      </w:r>
    </w:p>
    <w:p w14:paraId="4CA16E12" w14:textId="77777777" w:rsidR="00C860CF" w:rsidRPr="00E86E22" w:rsidRDefault="00C860CF" w:rsidP="009218A8">
      <w:pPr>
        <w:spacing w:after="0"/>
        <w:ind w:firstLine="708"/>
        <w:jc w:val="both"/>
        <w:rPr>
          <w:rFonts w:cs="Arial"/>
        </w:rPr>
      </w:pPr>
      <w:r w:rsidRPr="00E86E22">
        <w:rPr>
          <w:rFonts w:cs="Arial"/>
        </w:rPr>
        <w:t>nejvýše C1 (dle CSN 730810 C) a musí vykazovat požární odolnost shodnou s požární</w:t>
      </w:r>
    </w:p>
    <w:p w14:paraId="68088273" w14:textId="77777777" w:rsidR="00C860CF" w:rsidRPr="00E86E22" w:rsidRDefault="00C860CF" w:rsidP="009218A8">
      <w:pPr>
        <w:spacing w:after="0"/>
        <w:ind w:firstLine="708"/>
        <w:jc w:val="both"/>
        <w:rPr>
          <w:rFonts w:cs="Arial"/>
        </w:rPr>
      </w:pPr>
      <w:r w:rsidRPr="00E86E22">
        <w:rPr>
          <w:rFonts w:cs="Arial"/>
        </w:rPr>
        <w:t>odolností konstrukce, kterou prostupují, nejvýše však 60 minut.</w:t>
      </w:r>
    </w:p>
    <w:p w14:paraId="298174C8" w14:textId="77777777" w:rsidR="00C860CF" w:rsidRPr="00E86E22" w:rsidRDefault="00C860CF" w:rsidP="009218A8">
      <w:pPr>
        <w:spacing w:after="0"/>
        <w:ind w:firstLine="708"/>
        <w:jc w:val="both"/>
        <w:rPr>
          <w:rFonts w:cs="Arial"/>
        </w:rPr>
      </w:pPr>
      <w:r w:rsidRPr="00E86E22">
        <w:rPr>
          <w:rFonts w:cs="Arial"/>
        </w:rPr>
        <w:t>Nehořlavé potrubí (třída reakce na oheň A) a potrubí menších průřezu muže procházet</w:t>
      </w:r>
    </w:p>
    <w:p w14:paraId="6669F1EC" w14:textId="0F6E70EA" w:rsidR="00C860CF" w:rsidRPr="00E86E22" w:rsidRDefault="00C860CF" w:rsidP="009218A8">
      <w:pPr>
        <w:spacing w:after="0"/>
        <w:ind w:firstLine="708"/>
        <w:jc w:val="both"/>
        <w:rPr>
          <w:rFonts w:cs="Arial"/>
        </w:rPr>
      </w:pPr>
      <w:r w:rsidRPr="00E86E22">
        <w:rPr>
          <w:rFonts w:cs="Arial"/>
        </w:rPr>
        <w:t>požárně dělícími konstrukcemi bez dalších opat</w:t>
      </w:r>
      <w:r w:rsidR="004D61D6">
        <w:rPr>
          <w:rFonts w:cs="Arial"/>
        </w:rPr>
        <w:t>ř</w:t>
      </w:r>
      <w:r w:rsidRPr="00E86E22">
        <w:rPr>
          <w:rFonts w:cs="Arial"/>
        </w:rPr>
        <w:t>ení, avšak prostupy požárně dělícími</w:t>
      </w:r>
    </w:p>
    <w:p w14:paraId="0972DFB3" w14:textId="77777777" w:rsidR="00C860CF" w:rsidRPr="00E86E22" w:rsidRDefault="00C860CF" w:rsidP="009218A8">
      <w:pPr>
        <w:spacing w:after="0"/>
        <w:ind w:firstLine="708"/>
        <w:jc w:val="both"/>
        <w:rPr>
          <w:rFonts w:cs="Arial"/>
        </w:rPr>
      </w:pPr>
      <w:r w:rsidRPr="00E86E22">
        <w:rPr>
          <w:rFonts w:cs="Arial"/>
        </w:rPr>
        <w:t>konstrukcemi musí být zaplněny až k vnějšímu povrchu potrubí a vykazovat požární</w:t>
      </w:r>
    </w:p>
    <w:p w14:paraId="16FC9E43" w14:textId="77777777" w:rsidR="00C860CF" w:rsidRPr="00E86E22" w:rsidRDefault="00C860CF" w:rsidP="009218A8">
      <w:pPr>
        <w:spacing w:after="0"/>
        <w:ind w:firstLine="708"/>
        <w:jc w:val="both"/>
        <w:rPr>
          <w:rFonts w:cs="Arial"/>
        </w:rPr>
      </w:pPr>
      <w:r w:rsidRPr="00E86E22">
        <w:rPr>
          <w:rFonts w:cs="Arial"/>
        </w:rPr>
        <w:t>odolnost shodnou s požární odolností konstrukce, kterou procházejí.</w:t>
      </w:r>
    </w:p>
    <w:p w14:paraId="745027B6" w14:textId="77777777" w:rsidR="00C860CF" w:rsidRPr="00E86E22" w:rsidRDefault="00C860CF" w:rsidP="009218A8">
      <w:pPr>
        <w:spacing w:after="0"/>
        <w:ind w:firstLine="708"/>
        <w:jc w:val="both"/>
        <w:rPr>
          <w:rFonts w:cs="Arial"/>
        </w:rPr>
      </w:pPr>
      <w:r w:rsidRPr="00E86E22">
        <w:rPr>
          <w:rFonts w:cs="Arial"/>
        </w:rPr>
        <w:t>Prostupy požárně dělícími úseky bude na žádost dodavatele provedena specializovanou</w:t>
      </w:r>
    </w:p>
    <w:p w14:paraId="421053DF" w14:textId="1AEE72C3" w:rsidR="00C860CF" w:rsidRPr="00E86E22" w:rsidRDefault="00C860CF" w:rsidP="009218A8">
      <w:pPr>
        <w:spacing w:after="0"/>
        <w:ind w:firstLine="708"/>
        <w:jc w:val="both"/>
        <w:rPr>
          <w:rFonts w:cs="Arial"/>
        </w:rPr>
      </w:pPr>
      <w:r w:rsidRPr="00E86E22">
        <w:rPr>
          <w:rFonts w:cs="Arial"/>
        </w:rPr>
        <w:t>firmou.</w:t>
      </w:r>
      <w:r w:rsidR="004D61D6">
        <w:rPr>
          <w:rFonts w:cs="Arial"/>
        </w:rPr>
        <w:t xml:space="preserve"> J</w:t>
      </w:r>
      <w:r w:rsidRPr="00E86E22">
        <w:rPr>
          <w:rFonts w:cs="Arial"/>
        </w:rPr>
        <w:t>de o prostupy veškeré kanalizace i vodovodu.</w:t>
      </w:r>
    </w:p>
    <w:p w14:paraId="076E7B71" w14:textId="77777777" w:rsidR="00C860CF" w:rsidRPr="00E86E22" w:rsidRDefault="00C860CF" w:rsidP="009218A8">
      <w:pPr>
        <w:spacing w:after="0"/>
        <w:jc w:val="both"/>
        <w:rPr>
          <w:rFonts w:cs="Arial"/>
        </w:rPr>
      </w:pPr>
    </w:p>
    <w:p w14:paraId="348240F8" w14:textId="77777777" w:rsidR="00C860CF" w:rsidRPr="00E86E22" w:rsidRDefault="00C860CF" w:rsidP="009218A8">
      <w:pPr>
        <w:spacing w:after="0"/>
        <w:jc w:val="both"/>
        <w:rPr>
          <w:rFonts w:cs="Arial"/>
        </w:rPr>
      </w:pPr>
      <w:r w:rsidRPr="00E86E22">
        <w:rPr>
          <w:rFonts w:cs="Arial"/>
        </w:rPr>
        <w:t>Generální dodavatel je povinen seznámit všechny subdodavatele s obsahem projektu a je povinen dodržovat všechna ustanovení a doporučení v něm uvedená.</w:t>
      </w:r>
    </w:p>
    <w:p w14:paraId="0403364D" w14:textId="77777777" w:rsidR="00C860CF" w:rsidRPr="00E86E22" w:rsidRDefault="00C860CF" w:rsidP="009218A8">
      <w:pPr>
        <w:jc w:val="both"/>
        <w:rPr>
          <w:rFonts w:cs="Arial"/>
        </w:rPr>
      </w:pPr>
      <w:r w:rsidRPr="00E86E22">
        <w:rPr>
          <w:rFonts w:cs="Arial"/>
        </w:rPr>
        <w:t>Dodavatelé jsou povinni prostudovat celou projektovou dokumentaci stavební části (a všech profesí, které objednává generální dodavatel stavby), včetně PD požární ochrany celého objektu. PD (tendrová) PO je nedílnou součástí projektu a zhotovitelé stavby tuto PD si vyžádají od investora nebo generálního dodavatele této stavby.</w:t>
      </w:r>
    </w:p>
    <w:p w14:paraId="0A46D109" w14:textId="77777777" w:rsidR="00C860CF" w:rsidRPr="00E86E22" w:rsidRDefault="00C860CF" w:rsidP="009218A8">
      <w:pPr>
        <w:jc w:val="both"/>
        <w:rPr>
          <w:rFonts w:cs="Arial"/>
        </w:rPr>
      </w:pPr>
      <w:r w:rsidRPr="00E86E22">
        <w:rPr>
          <w:rFonts w:cs="Arial"/>
        </w:rPr>
        <w:t>Za činnost subdodavatelů zodpovídá v plné míře generální dodavatel.</w:t>
      </w:r>
    </w:p>
    <w:p w14:paraId="59CE0E6D" w14:textId="77777777" w:rsidR="00C860CF" w:rsidRPr="00E86E22" w:rsidRDefault="00C860CF" w:rsidP="009218A8">
      <w:pPr>
        <w:jc w:val="both"/>
        <w:rPr>
          <w:rFonts w:cs="Arial"/>
        </w:rPr>
      </w:pPr>
      <w:r w:rsidRPr="00E86E22">
        <w:rPr>
          <w:rFonts w:cs="Arial"/>
        </w:rPr>
        <w:t>Pověřený zástupce generálního dodavatele (stavbyvedoucí) zodpovídá za koordinaci tras vedení</w:t>
      </w:r>
    </w:p>
    <w:p w14:paraId="510C425D" w14:textId="77777777" w:rsidR="00C860CF" w:rsidRPr="00E86E22" w:rsidRDefault="00C860CF" w:rsidP="009218A8">
      <w:pPr>
        <w:jc w:val="both"/>
        <w:rPr>
          <w:rFonts w:cs="Arial"/>
        </w:rPr>
      </w:pPr>
      <w:r w:rsidRPr="00E86E22">
        <w:rPr>
          <w:rFonts w:cs="Arial"/>
        </w:rPr>
        <w:lastRenderedPageBreak/>
        <w:t xml:space="preserve">Dodavatelé všech částí stavby jsou povinni předat spolu s dokončením prací příslušné revize, výsledky tlakových zkoušek, provozní řády, pasporty, atesty, prohlášení o shodě a ostatní záruky, vztahující se k předmětu díla dle platných předpisů a norem.           </w:t>
      </w:r>
    </w:p>
    <w:p w14:paraId="5E5AD0A9" w14:textId="77777777" w:rsidR="00C860CF" w:rsidRPr="00E86E22" w:rsidRDefault="00C860CF" w:rsidP="009218A8">
      <w:pPr>
        <w:jc w:val="both"/>
        <w:rPr>
          <w:rFonts w:cs="Arial"/>
        </w:rPr>
      </w:pPr>
      <w:r w:rsidRPr="00E86E22">
        <w:rPr>
          <w:rFonts w:cs="Arial"/>
        </w:rPr>
        <w:t>Při provádění stavby je nutno účinně větrat vnitřní prostory stavby a neprodyšně neuzavírat, aby byl zajištěn trvalý odvod páry z vysychajících stavebních konstrukcí a vhodně zvoleným postupem prací zamezit případnému vzniku kondenzace v některých částech konstrukcí a tím zamezit narušení jejich funkčností - např. u tepelných izolací, ve vnitřních částech a dutinách střech.</w:t>
      </w:r>
    </w:p>
    <w:p w14:paraId="5D03CC4B" w14:textId="77777777" w:rsidR="00C860CF" w:rsidRPr="00E86E22" w:rsidRDefault="00C860CF" w:rsidP="009218A8">
      <w:pPr>
        <w:jc w:val="both"/>
        <w:rPr>
          <w:rFonts w:cs="Arial"/>
        </w:rPr>
      </w:pPr>
      <w:r w:rsidRPr="00E86E22">
        <w:rPr>
          <w:rFonts w:cs="Arial"/>
        </w:rPr>
        <w:t>Všechny normy uvedené v této zprávě jsou pro tuto stavbu závazné.</w:t>
      </w:r>
    </w:p>
    <w:p w14:paraId="75C13E79" w14:textId="77777777" w:rsidR="00C860CF" w:rsidRPr="00E86E22" w:rsidRDefault="00C860CF" w:rsidP="009218A8">
      <w:pPr>
        <w:overflowPunct/>
        <w:autoSpaceDE/>
        <w:autoSpaceDN/>
        <w:adjustRightInd/>
        <w:spacing w:before="100" w:beforeAutospacing="1" w:after="100" w:afterAutospacing="1"/>
        <w:jc w:val="both"/>
        <w:textAlignment w:val="auto"/>
        <w:rPr>
          <w:rFonts w:cs="Arial"/>
        </w:rPr>
      </w:pPr>
      <w:r w:rsidRPr="00E86E22">
        <w:rPr>
          <w:rFonts w:cs="Arial"/>
        </w:rPr>
        <w:t xml:space="preserve">Úpravy se budou vztahovat také na přípojky energií / médií, dále na nosné a závěsné konstrukce (upřesněné před konečnou montáží technologie). Rozhraní mezi dodávkou technologie vč. koncových částí přípojek energií a koncových prvků zařízení profesí (např. koncové prvky potrubí atd.) a stavební částí musí být průběžně při realizaci upřesněno. Tyto činnosti  musí být dodavatelem cenově oceněny dle jím předpokládaného (přijatého) harmonogramu stavby. Jedná se i o postupně prováděné tlakové zkoušky, revize, postupné připojování systémů atd. v souladu s postupným uváděním do provozu, zajištění zimních opatření při výstavbě atd.. Z toho důvodu lze předpokládat i dopad do dokončovacích povrchových úprav a dezinfekci systémů apod. </w:t>
      </w:r>
    </w:p>
    <w:p w14:paraId="11869102" w14:textId="77777777" w:rsidR="00C860CF" w:rsidRPr="00E86E22" w:rsidRDefault="00C860CF" w:rsidP="009218A8">
      <w:pPr>
        <w:overflowPunct/>
        <w:autoSpaceDE/>
        <w:autoSpaceDN/>
        <w:adjustRightInd/>
        <w:spacing w:before="100" w:beforeAutospacing="1" w:after="100" w:afterAutospacing="1"/>
        <w:jc w:val="both"/>
        <w:textAlignment w:val="auto"/>
        <w:rPr>
          <w:rFonts w:cs="Arial"/>
        </w:rPr>
      </w:pPr>
      <w:r w:rsidRPr="00E86E22">
        <w:rPr>
          <w:rFonts w:cs="Arial"/>
        </w:rPr>
        <w:t xml:space="preserve">V případě vzniklých škod zaviněných dodavatelem na veřejném či soukromém majetku v souvislosti s pracemi dle tohoto popisu, uhradí tyto škody plně dodavatel. </w:t>
      </w:r>
    </w:p>
    <w:p w14:paraId="7275C6AD" w14:textId="77777777" w:rsidR="00C860CF" w:rsidRPr="00E86E22" w:rsidRDefault="00C860CF" w:rsidP="009218A8">
      <w:pPr>
        <w:overflowPunct/>
        <w:autoSpaceDE/>
        <w:autoSpaceDN/>
        <w:adjustRightInd/>
        <w:spacing w:before="100" w:beforeAutospacing="1" w:after="100" w:afterAutospacing="1"/>
        <w:jc w:val="both"/>
        <w:textAlignment w:val="auto"/>
        <w:rPr>
          <w:rFonts w:cs="Arial"/>
        </w:rPr>
      </w:pPr>
      <w:r w:rsidRPr="00E86E22">
        <w:rPr>
          <w:rFonts w:cs="Arial"/>
        </w:rPr>
        <w:t>Každá jednotlivá část díla bude koordinována s ostatními dotčenými částmi díla, resp. profesemi a jinými zhotoviteli.</w:t>
      </w:r>
    </w:p>
    <w:p w14:paraId="2B53C998" w14:textId="77777777" w:rsidR="00C860CF" w:rsidRPr="00E86E22" w:rsidRDefault="00C860CF" w:rsidP="009218A8">
      <w:pPr>
        <w:pStyle w:val="Nadpis1"/>
        <w:ind w:left="708" w:hanging="708"/>
        <w:jc w:val="both"/>
        <w:rPr>
          <w:rFonts w:ascii="Arial" w:hAnsi="Arial" w:cs="Arial"/>
        </w:rPr>
      </w:pPr>
      <w:bookmarkStart w:id="56" w:name="_Toc283307809"/>
      <w:bookmarkStart w:id="57" w:name="_Toc333485287"/>
      <w:bookmarkStart w:id="58" w:name="_Toc390259068"/>
      <w:r w:rsidRPr="00E86E22">
        <w:rPr>
          <w:rFonts w:ascii="Arial" w:hAnsi="Arial" w:cs="Arial"/>
        </w:rPr>
        <w:t>Podmínky realizace</w:t>
      </w:r>
      <w:bookmarkEnd w:id="56"/>
      <w:bookmarkEnd w:id="57"/>
      <w:bookmarkEnd w:id="58"/>
    </w:p>
    <w:p w14:paraId="486991AD" w14:textId="77777777" w:rsidR="009D046A" w:rsidRDefault="00C860CF" w:rsidP="009D046A">
      <w:pPr>
        <w:overflowPunct/>
        <w:autoSpaceDE/>
        <w:autoSpaceDN/>
        <w:adjustRightInd/>
        <w:spacing w:after="0"/>
        <w:jc w:val="both"/>
        <w:textAlignment w:val="auto"/>
        <w:rPr>
          <w:rFonts w:cs="Arial"/>
        </w:rPr>
      </w:pPr>
      <w:r w:rsidRPr="00E86E22">
        <w:rPr>
          <w:rFonts w:cs="Arial"/>
        </w:rPr>
        <w:t>Při pracech musí dodavatelé a jejich pracovníci respektovat provozní řád UKB.</w:t>
      </w:r>
    </w:p>
    <w:p w14:paraId="1506824D" w14:textId="77777777" w:rsidR="00C860CF" w:rsidRPr="00E86E22" w:rsidRDefault="00C860CF" w:rsidP="009D046A">
      <w:pPr>
        <w:overflowPunct/>
        <w:autoSpaceDE/>
        <w:autoSpaceDN/>
        <w:adjustRightInd/>
        <w:spacing w:after="0"/>
        <w:jc w:val="both"/>
        <w:textAlignment w:val="auto"/>
        <w:rPr>
          <w:rFonts w:cs="Arial"/>
        </w:rPr>
      </w:pPr>
      <w:r w:rsidRPr="00E86E22">
        <w:rPr>
          <w:rFonts w:cs="Arial"/>
        </w:rPr>
        <w:t xml:space="preserve">Jednotlivé položky dodávek a prací budou obsahovat náklady na zařízení staveniště (případně příslušný podíl). </w:t>
      </w:r>
    </w:p>
    <w:p w14:paraId="35C17F64" w14:textId="77777777" w:rsidR="009D046A" w:rsidRDefault="00C860CF" w:rsidP="009D046A">
      <w:pPr>
        <w:overflowPunct/>
        <w:autoSpaceDE/>
        <w:autoSpaceDN/>
        <w:adjustRightInd/>
        <w:spacing w:after="240"/>
        <w:jc w:val="both"/>
        <w:textAlignment w:val="auto"/>
        <w:rPr>
          <w:rFonts w:cs="Arial"/>
        </w:rPr>
      </w:pPr>
      <w:r w:rsidRPr="00E86E22">
        <w:rPr>
          <w:rFonts w:cs="Arial"/>
        </w:rPr>
        <w:t xml:space="preserve">Součástí prací a ceny dodávky zhotovitele bude shromažďování, třídění a likvidace odpadů vzniklých při provádění prací. </w:t>
      </w:r>
      <w:r w:rsidRPr="00E86E22">
        <w:rPr>
          <w:rFonts w:cs="Arial"/>
        </w:rPr>
        <w:br/>
        <w:t xml:space="preserve">Všechny použité materiály a výrobky budou dle standardů DZS  a musí mít příslušné atesty, homologace, prohlášení o shodě a certifikáty pro použití v ČR dle platných předpisů. </w:t>
      </w:r>
      <w:r w:rsidRPr="00E86E22">
        <w:rPr>
          <w:rFonts w:cs="Arial"/>
        </w:rPr>
        <w:br/>
      </w:r>
      <w:r w:rsidRPr="00E86E22">
        <w:rPr>
          <w:rFonts w:cs="Arial"/>
        </w:rPr>
        <w:br/>
        <w:t xml:space="preserve">Veškerá zařízení a dodávky budou dokompletovány, nainstalovány či přikotveny a propojeny tak, aby byly při předání plně funkční. </w:t>
      </w:r>
      <w:r w:rsidRPr="00E86E22">
        <w:rPr>
          <w:rFonts w:cs="Arial"/>
        </w:rPr>
        <w:br/>
        <w:t xml:space="preserve">Součástí každé dodávky je i funkční odzkoušení jednotlivých částí zařízení a zařízení jako celku – individuální zkoušky v rámci jednotlivých profesí samostatně. </w:t>
      </w:r>
      <w:r w:rsidRPr="00E86E22">
        <w:rPr>
          <w:rFonts w:cs="Arial"/>
        </w:rPr>
        <w:br/>
        <w:t xml:space="preserve">Součástí dodávky je i příprava na komplexní zkoušky a provedení komplexních zkoušek. </w:t>
      </w:r>
      <w:r w:rsidRPr="00E86E22">
        <w:rPr>
          <w:rFonts w:cs="Arial"/>
        </w:rPr>
        <w:br/>
        <w:t xml:space="preserve">Součástí dodávky zařízení a systémů, které to vyžadují, je i zaškolení obsluhy a údržby. </w:t>
      </w:r>
      <w:r w:rsidRPr="00E86E22">
        <w:rPr>
          <w:rFonts w:cs="Arial"/>
        </w:rPr>
        <w:br/>
      </w:r>
      <w:r w:rsidRPr="00E86E22">
        <w:rPr>
          <w:rFonts w:cs="Arial"/>
        </w:rPr>
        <w:br/>
        <w:t xml:space="preserve">Veškeré nápisy a označení, předepsané bezpečnostními či provozními normami, jsou součástí dodávky jednotlivých profesí. (Bude stanoveno v dodavatelské dokumentaci.) </w:t>
      </w:r>
      <w:r w:rsidRPr="00E86E22">
        <w:rPr>
          <w:rFonts w:cs="Arial"/>
        </w:rPr>
        <w:br/>
      </w:r>
      <w:r w:rsidRPr="00E86E22">
        <w:rPr>
          <w:rFonts w:cs="Arial"/>
        </w:rPr>
        <w:br/>
        <w:t xml:space="preserve">Součástí ceny dodávky zhotovitele stavby  bude veškerá stavební připravenost dle požadavků (potřeb) profesí. Jedná se především o provedení drážek pro instalace, jejich začištění, požární zabezpečení (atesty pro přechod požárně dělících konstrukcí), bezpečnostní opatření atd. </w:t>
      </w:r>
      <w:r w:rsidRPr="00E86E22">
        <w:rPr>
          <w:rFonts w:cs="Arial"/>
        </w:rPr>
        <w:br/>
      </w:r>
      <w:r w:rsidRPr="00E86E22">
        <w:rPr>
          <w:rFonts w:cs="Arial"/>
        </w:rPr>
        <w:br/>
        <w:t xml:space="preserve">Při pracích bude postupováno tak, že objevené zakryté či nepřístupné konstrukce a vedení neuvedené v dokumentaci budou respektovány a ponechány tak, aby zůstaly funkční do rozhodnutí AD a TDI o jejich dalším využití, zrušení či přeložení. </w:t>
      </w:r>
      <w:r w:rsidRPr="00E86E22">
        <w:rPr>
          <w:rFonts w:cs="Arial"/>
        </w:rPr>
        <w:br/>
      </w:r>
      <w:r w:rsidRPr="00E86E22">
        <w:rPr>
          <w:rFonts w:cs="Arial"/>
        </w:rPr>
        <w:br/>
        <w:t xml:space="preserve">Dodavatel stavby (případně subdodavatel profesní části), zajistí na svůj účet a zahrne do ceny své dodávky náklady na veškeré potřebné pomocné práce a materiály související s provedením díla, přestože nemusí být v díle zabudovány, včetně ochranných konstrukcí lešení vnitřního, včetně mobilních dílů. V ceně lešení bude jeho doprava, montáž, demontáž a náklady spojené s pronájmem. Lešení musí dodavatel stavby v ceně dodávky zohlednit pro vyhotovení stavby, případně jednotlivých profesních částí v souladu s postupem a potřebami montážních prací stavby -  pokud nebude využito </w:t>
      </w:r>
      <w:r w:rsidRPr="00E86E22">
        <w:rPr>
          <w:rFonts w:cs="Arial"/>
        </w:rPr>
        <w:lastRenderedPageBreak/>
        <w:t xml:space="preserve">lešení (vč. dalších pomocných konstrukcí) hlavního dodavatele stavby. </w:t>
      </w:r>
      <w:r w:rsidRPr="00E86E22">
        <w:rPr>
          <w:rFonts w:cs="Arial"/>
        </w:rPr>
        <w:br/>
        <w:t xml:space="preserve">Stejně tak na svůj účet zajistí potřebné dočasné pronájmy veřejných ploch pro účely této stavby. </w:t>
      </w:r>
      <w:r w:rsidRPr="00E86E22">
        <w:rPr>
          <w:rFonts w:cs="Arial"/>
        </w:rPr>
        <w:br/>
      </w:r>
      <w:r w:rsidRPr="00E86E22">
        <w:rPr>
          <w:rFonts w:cs="Arial"/>
        </w:rPr>
        <w:br/>
        <w:t>V ceně dodávky musí být zahrnuty ceny za spotřebované energie, plyn a vodu atd. v době výstavby a pro potřeby komplexního vyzkoušení.</w:t>
      </w:r>
    </w:p>
    <w:p w14:paraId="5B40FABD" w14:textId="77777777" w:rsidR="00C860CF" w:rsidRPr="00E86E22" w:rsidRDefault="00C860CF" w:rsidP="009D046A">
      <w:pPr>
        <w:overflowPunct/>
        <w:autoSpaceDE/>
        <w:autoSpaceDN/>
        <w:adjustRightInd/>
        <w:spacing w:after="240"/>
        <w:jc w:val="both"/>
        <w:textAlignment w:val="auto"/>
      </w:pPr>
      <w:r w:rsidRPr="00E86E22">
        <w:t>Konec zprávy</w:t>
      </w:r>
    </w:p>
    <w:p w14:paraId="66E01593" w14:textId="77777777" w:rsidR="00C860CF" w:rsidRPr="00E86E22" w:rsidRDefault="00C860CF" w:rsidP="00D61E14">
      <w:pPr>
        <w:pStyle w:val="Zkladntext"/>
      </w:pPr>
    </w:p>
    <w:p w14:paraId="3DA89E57" w14:textId="77777777" w:rsidR="00C860CF" w:rsidRPr="00E86E22" w:rsidRDefault="00C860CF" w:rsidP="00D61E14">
      <w:pPr>
        <w:pStyle w:val="Zkladntext"/>
      </w:pPr>
      <w:r w:rsidRPr="00E86E22">
        <w:t>V Brně 2</w:t>
      </w:r>
      <w:r w:rsidR="007003A9" w:rsidRPr="00E86E22">
        <w:t>5</w:t>
      </w:r>
      <w:r w:rsidRPr="00E86E22">
        <w:t xml:space="preserve">.9.2012                                                                   </w:t>
      </w:r>
      <w:r w:rsidRPr="00E86E22">
        <w:tab/>
        <w:t xml:space="preserve">Vypracoval: Ing. Zbyněk Šplíchal </w:t>
      </w:r>
    </w:p>
    <w:p w14:paraId="08CF45B4" w14:textId="77777777" w:rsidR="00507878" w:rsidRDefault="00507878" w:rsidP="00D61E14">
      <w:pPr>
        <w:pStyle w:val="Zkladntext"/>
      </w:pPr>
    </w:p>
    <w:p w14:paraId="12B1B28E" w14:textId="77777777" w:rsidR="00D61E14" w:rsidRDefault="00D61E14" w:rsidP="00D61E14">
      <w:pPr>
        <w:pStyle w:val="Zkladntext"/>
      </w:pPr>
    </w:p>
    <w:p w14:paraId="461BB2D9" w14:textId="77777777" w:rsidR="00D61E14" w:rsidRDefault="00D61E14" w:rsidP="00D61E14">
      <w:pPr>
        <w:pStyle w:val="Zkladntext"/>
      </w:pPr>
    </w:p>
    <w:p w14:paraId="2FA910B1" w14:textId="77777777" w:rsidR="00D61E14" w:rsidRDefault="00D61E14" w:rsidP="00D61E14">
      <w:pPr>
        <w:pStyle w:val="Zkladntext"/>
      </w:pPr>
    </w:p>
    <w:p w14:paraId="03F21253" w14:textId="77777777" w:rsidR="00D61E14" w:rsidRDefault="00D61E14" w:rsidP="00D61E14">
      <w:pPr>
        <w:pStyle w:val="Zkladntext"/>
      </w:pPr>
    </w:p>
    <w:p w14:paraId="78B59A38" w14:textId="77777777" w:rsidR="00D61E14" w:rsidRDefault="00D61E14" w:rsidP="00D61E14">
      <w:pPr>
        <w:pStyle w:val="Zkladntext"/>
      </w:pPr>
    </w:p>
    <w:p w14:paraId="5402CEFF" w14:textId="77777777" w:rsidR="000C6E89" w:rsidRDefault="000C6E89" w:rsidP="00D61E14">
      <w:pPr>
        <w:pStyle w:val="Zkladntext"/>
      </w:pPr>
    </w:p>
    <w:p w14:paraId="69EA4CA7" w14:textId="77777777" w:rsidR="00D61E14" w:rsidRDefault="00D61E14" w:rsidP="00D61E14">
      <w:pPr>
        <w:pStyle w:val="Zkladntext"/>
      </w:pPr>
    </w:p>
    <w:p w14:paraId="5C8B9BAD" w14:textId="77777777" w:rsidR="00D61E14" w:rsidRDefault="00D61E14" w:rsidP="00D61E14">
      <w:pPr>
        <w:pStyle w:val="Zkladntext"/>
      </w:pPr>
    </w:p>
    <w:p w14:paraId="72E02319" w14:textId="77777777" w:rsidR="00D61E14" w:rsidRDefault="00D61E14" w:rsidP="00D61E14">
      <w:pPr>
        <w:pStyle w:val="Zkladntext"/>
      </w:pPr>
    </w:p>
    <w:p w14:paraId="1BAF5B76" w14:textId="77777777" w:rsidR="00D61E14" w:rsidRDefault="00D61E14" w:rsidP="00D61E14">
      <w:pPr>
        <w:pStyle w:val="Zkladntext"/>
      </w:pPr>
    </w:p>
    <w:p w14:paraId="31548E91" w14:textId="77777777" w:rsidR="00D61E14" w:rsidRDefault="00D61E14" w:rsidP="00D61E14">
      <w:pPr>
        <w:pStyle w:val="Zkladntext"/>
      </w:pPr>
    </w:p>
    <w:p w14:paraId="13EE1C35" w14:textId="77777777" w:rsidR="00D61E14" w:rsidRDefault="00D61E14" w:rsidP="00D61E14">
      <w:pPr>
        <w:pStyle w:val="Zkladntext"/>
      </w:pPr>
    </w:p>
    <w:p w14:paraId="30BCD454" w14:textId="77777777" w:rsidR="00D61E14" w:rsidRDefault="00D61E14" w:rsidP="00D61E14">
      <w:pPr>
        <w:pStyle w:val="Zkladntext"/>
      </w:pPr>
    </w:p>
    <w:p w14:paraId="572A6166" w14:textId="77777777" w:rsidR="00D61E14" w:rsidRDefault="00D61E14" w:rsidP="00D61E14">
      <w:pPr>
        <w:pStyle w:val="Zkladntext"/>
      </w:pPr>
    </w:p>
    <w:p w14:paraId="0FE75974" w14:textId="77777777" w:rsidR="00D61E14" w:rsidRDefault="00D61E14" w:rsidP="00D61E14">
      <w:pPr>
        <w:pStyle w:val="Zkladntext"/>
      </w:pPr>
    </w:p>
    <w:p w14:paraId="395F70FC" w14:textId="77777777" w:rsidR="00507878" w:rsidRPr="006C35B7" w:rsidRDefault="00794663" w:rsidP="00D61E14">
      <w:pPr>
        <w:pStyle w:val="Zkladntext"/>
      </w:pPr>
      <w:r w:rsidRPr="006C35B7">
        <w:t xml:space="preserve">PŘÍLOHA  </w:t>
      </w:r>
      <w:r w:rsidR="00CA0049" w:rsidRPr="006C35B7">
        <w:t>č.</w:t>
      </w:r>
      <w:r w:rsidR="00C43A84" w:rsidRPr="006C35B7">
        <w:t>1</w:t>
      </w:r>
      <w:r w:rsidRPr="006C35B7">
        <w:t xml:space="preserve"> : DETAIL NAPOJENÍ SKLENÍKU NA STÁVAJÍCÍ OCELOVOU KCI NADEZDÍVKY</w:t>
      </w:r>
    </w:p>
    <w:p w14:paraId="1D7E5614" w14:textId="77777777" w:rsidR="00D31C94" w:rsidRPr="00E86E22" w:rsidRDefault="00CC74F9" w:rsidP="00D61E14">
      <w:pPr>
        <w:pStyle w:val="Zkladntext"/>
      </w:pPr>
      <w:r w:rsidRPr="00E86E22">
        <w:rPr>
          <w:noProof/>
        </w:rPr>
        <w:lastRenderedPageBreak/>
        <w:drawing>
          <wp:inline distT="0" distB="0" distL="0" distR="0" wp14:anchorId="4B2B1C7C" wp14:editId="4FF0A2E7">
            <wp:extent cx="5759450" cy="4999538"/>
            <wp:effectExtent l="19050" t="0" r="0" b="0"/>
            <wp:docPr id="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srcRect/>
                    <a:stretch>
                      <a:fillRect/>
                    </a:stretch>
                  </pic:blipFill>
                  <pic:spPr bwMode="auto">
                    <a:xfrm>
                      <a:off x="0" y="0"/>
                      <a:ext cx="5759450" cy="4999538"/>
                    </a:xfrm>
                    <a:prstGeom prst="rect">
                      <a:avLst/>
                    </a:prstGeom>
                    <a:noFill/>
                    <a:ln w="9525">
                      <a:noFill/>
                      <a:miter lim="800000"/>
                      <a:headEnd/>
                      <a:tailEnd/>
                    </a:ln>
                  </pic:spPr>
                </pic:pic>
              </a:graphicData>
            </a:graphic>
          </wp:inline>
        </w:drawing>
      </w:r>
    </w:p>
    <w:p w14:paraId="12B911A3" w14:textId="77777777" w:rsidR="00CC74F9" w:rsidRPr="00E86E22" w:rsidRDefault="00CC74F9" w:rsidP="00D61E14">
      <w:pPr>
        <w:pStyle w:val="Zkladntext"/>
      </w:pPr>
    </w:p>
    <w:p w14:paraId="60E661EB" w14:textId="77777777" w:rsidR="006C35B7" w:rsidRDefault="006C35B7" w:rsidP="00D61E14">
      <w:pPr>
        <w:pStyle w:val="Zkladntext"/>
      </w:pPr>
    </w:p>
    <w:p w14:paraId="01476E0F" w14:textId="77777777" w:rsidR="006C35B7" w:rsidRDefault="006C35B7" w:rsidP="00D61E14">
      <w:pPr>
        <w:pStyle w:val="Zkladntext"/>
      </w:pPr>
    </w:p>
    <w:p w14:paraId="2C55E854" w14:textId="77777777" w:rsidR="00D61E14" w:rsidRDefault="00D61E14" w:rsidP="00D61E14">
      <w:pPr>
        <w:pStyle w:val="Zkladntext"/>
      </w:pPr>
    </w:p>
    <w:p w14:paraId="76BE9ECD" w14:textId="77777777" w:rsidR="00D61E14" w:rsidRDefault="00D61E14" w:rsidP="00D61E14">
      <w:pPr>
        <w:pStyle w:val="Zkladntext"/>
      </w:pPr>
    </w:p>
    <w:p w14:paraId="09DF2456" w14:textId="77777777" w:rsidR="00D61E14" w:rsidRDefault="00D61E14" w:rsidP="00D61E14">
      <w:pPr>
        <w:pStyle w:val="Zkladntext"/>
      </w:pPr>
    </w:p>
    <w:p w14:paraId="5081AADE" w14:textId="77777777" w:rsidR="00D61E14" w:rsidRDefault="00D61E14" w:rsidP="00D61E14">
      <w:pPr>
        <w:pStyle w:val="Zkladntext"/>
      </w:pPr>
    </w:p>
    <w:p w14:paraId="1984E642" w14:textId="77777777" w:rsidR="00D61E14" w:rsidRDefault="00D61E14" w:rsidP="00D61E14">
      <w:pPr>
        <w:pStyle w:val="Zkladntext"/>
      </w:pPr>
    </w:p>
    <w:p w14:paraId="1A824320" w14:textId="77777777" w:rsidR="00D61E14" w:rsidRDefault="00D61E14" w:rsidP="00D61E14">
      <w:pPr>
        <w:pStyle w:val="Zkladntext"/>
      </w:pPr>
    </w:p>
    <w:p w14:paraId="1255F19A" w14:textId="77777777" w:rsidR="006C35B7" w:rsidRDefault="006C35B7" w:rsidP="00D61E14">
      <w:pPr>
        <w:pStyle w:val="Zkladntext"/>
      </w:pPr>
    </w:p>
    <w:p w14:paraId="062265A9" w14:textId="77777777" w:rsidR="006C35B7" w:rsidRDefault="006C35B7" w:rsidP="00D61E14">
      <w:pPr>
        <w:pStyle w:val="Zkladntext"/>
      </w:pPr>
    </w:p>
    <w:p w14:paraId="70A2A729" w14:textId="77777777" w:rsidR="006C35B7" w:rsidRDefault="006C35B7" w:rsidP="00D61E14">
      <w:pPr>
        <w:pStyle w:val="Zkladntext"/>
      </w:pPr>
    </w:p>
    <w:p w14:paraId="2AF3B486" w14:textId="77777777" w:rsidR="006C35B7" w:rsidRDefault="006C35B7" w:rsidP="00D61E14">
      <w:pPr>
        <w:pStyle w:val="Zkladntext"/>
      </w:pPr>
    </w:p>
    <w:p w14:paraId="6261506B" w14:textId="77777777" w:rsidR="006C35B7" w:rsidRDefault="006C35B7" w:rsidP="00D61E14">
      <w:pPr>
        <w:pStyle w:val="Zkladntext"/>
      </w:pPr>
    </w:p>
    <w:p w14:paraId="4A570D9C" w14:textId="77777777" w:rsidR="006C35B7" w:rsidRDefault="006C35B7" w:rsidP="00D61E14">
      <w:pPr>
        <w:pStyle w:val="Zkladntext"/>
      </w:pPr>
    </w:p>
    <w:p w14:paraId="08B1F35D" w14:textId="77777777" w:rsidR="006C35B7" w:rsidRDefault="006C35B7" w:rsidP="00D61E14">
      <w:pPr>
        <w:pStyle w:val="Zkladntext"/>
      </w:pPr>
    </w:p>
    <w:p w14:paraId="2DD1FA86" w14:textId="77777777" w:rsidR="006C35B7" w:rsidRDefault="006C35B7" w:rsidP="00D61E14">
      <w:pPr>
        <w:pStyle w:val="Zkladntext"/>
      </w:pPr>
    </w:p>
    <w:p w14:paraId="6B84A1F2" w14:textId="77777777" w:rsidR="00507878" w:rsidRPr="006C35B7" w:rsidRDefault="00794663" w:rsidP="00D61E14">
      <w:pPr>
        <w:pStyle w:val="Zkladntext"/>
      </w:pPr>
      <w:r w:rsidRPr="006C35B7">
        <w:lastRenderedPageBreak/>
        <w:t xml:space="preserve">PŘÍLOHA  </w:t>
      </w:r>
      <w:r w:rsidR="00CA0049" w:rsidRPr="006C35B7">
        <w:t>č.</w:t>
      </w:r>
      <w:r w:rsidR="00C43A84" w:rsidRPr="006C35B7">
        <w:t>2</w:t>
      </w:r>
      <w:r w:rsidRPr="006C35B7">
        <w:t xml:space="preserve"> : DETAIL</w:t>
      </w:r>
      <w:r w:rsidR="000D580F" w:rsidRPr="006C35B7">
        <w:t xml:space="preserve"> UCHYCENÍ</w:t>
      </w:r>
      <w:r w:rsidRPr="006C35B7">
        <w:t xml:space="preserve"> OKAPOVÉHO SVODU </w:t>
      </w:r>
    </w:p>
    <w:p w14:paraId="5A45B4C0" w14:textId="77777777" w:rsidR="00507878" w:rsidRPr="00E86E22" w:rsidRDefault="00507878" w:rsidP="00D61E14">
      <w:pPr>
        <w:pStyle w:val="Zkladntext"/>
      </w:pPr>
    </w:p>
    <w:p w14:paraId="3F34230F" w14:textId="77777777" w:rsidR="00CC74F9" w:rsidRPr="00E86E22" w:rsidRDefault="00CC74F9" w:rsidP="00D61E14">
      <w:pPr>
        <w:pStyle w:val="Zkladntext"/>
      </w:pPr>
    </w:p>
    <w:p w14:paraId="4E31D336" w14:textId="77777777" w:rsidR="00CC74F9" w:rsidRPr="00E86E22" w:rsidRDefault="00CC74F9" w:rsidP="00D61E14">
      <w:pPr>
        <w:pStyle w:val="Zkladntext"/>
      </w:pPr>
    </w:p>
    <w:p w14:paraId="68809382" w14:textId="77777777" w:rsidR="00CC74F9" w:rsidRPr="00E86E22" w:rsidRDefault="00794663" w:rsidP="00D61E14">
      <w:pPr>
        <w:pStyle w:val="Zkladntext"/>
      </w:pPr>
      <w:r w:rsidRPr="00E86E22">
        <w:rPr>
          <w:noProof/>
        </w:rPr>
        <w:drawing>
          <wp:inline distT="0" distB="0" distL="0" distR="0" wp14:anchorId="5DA65A4C" wp14:editId="51E30268">
            <wp:extent cx="5759450" cy="4642530"/>
            <wp:effectExtent l="19050" t="0" r="0" b="0"/>
            <wp:docPr id="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srcRect/>
                    <a:stretch>
                      <a:fillRect/>
                    </a:stretch>
                  </pic:blipFill>
                  <pic:spPr bwMode="auto">
                    <a:xfrm>
                      <a:off x="0" y="0"/>
                      <a:ext cx="5759450" cy="4642530"/>
                    </a:xfrm>
                    <a:prstGeom prst="rect">
                      <a:avLst/>
                    </a:prstGeom>
                    <a:noFill/>
                    <a:ln w="9525">
                      <a:noFill/>
                      <a:miter lim="800000"/>
                      <a:headEnd/>
                      <a:tailEnd/>
                    </a:ln>
                  </pic:spPr>
                </pic:pic>
              </a:graphicData>
            </a:graphic>
          </wp:inline>
        </w:drawing>
      </w:r>
    </w:p>
    <w:p w14:paraId="27A7DAB7" w14:textId="77777777" w:rsidR="00CC74F9" w:rsidRPr="00E86E22" w:rsidRDefault="00CC74F9" w:rsidP="00D61E14">
      <w:pPr>
        <w:pStyle w:val="Zkladntext"/>
      </w:pPr>
    </w:p>
    <w:p w14:paraId="6D7E54F3" w14:textId="77777777" w:rsidR="00CC74F9" w:rsidRPr="00E86E22" w:rsidRDefault="00CC74F9" w:rsidP="00D61E14">
      <w:pPr>
        <w:pStyle w:val="Zkladntext"/>
      </w:pPr>
    </w:p>
    <w:p w14:paraId="228DF081" w14:textId="77777777" w:rsidR="00CC74F9" w:rsidRPr="00E86E22" w:rsidRDefault="00CC74F9" w:rsidP="00D61E14">
      <w:pPr>
        <w:pStyle w:val="Zkladntext"/>
      </w:pPr>
    </w:p>
    <w:p w14:paraId="3A505304" w14:textId="77777777" w:rsidR="00CC74F9" w:rsidRPr="00E86E22" w:rsidRDefault="00CC74F9" w:rsidP="00D61E14">
      <w:pPr>
        <w:pStyle w:val="Zkladntext"/>
      </w:pPr>
    </w:p>
    <w:p w14:paraId="368D853D" w14:textId="77777777" w:rsidR="00CC74F9" w:rsidRPr="00E86E22" w:rsidRDefault="00CC74F9" w:rsidP="00D61E14">
      <w:pPr>
        <w:pStyle w:val="Zkladntext"/>
      </w:pPr>
    </w:p>
    <w:p w14:paraId="6E3D4542" w14:textId="77777777" w:rsidR="00CC74F9" w:rsidRPr="00E86E22" w:rsidRDefault="00CC74F9" w:rsidP="00D61E14">
      <w:pPr>
        <w:pStyle w:val="Zkladntext"/>
      </w:pPr>
    </w:p>
    <w:p w14:paraId="3F96D57C" w14:textId="77777777" w:rsidR="00CC74F9" w:rsidRPr="00E86E22" w:rsidRDefault="00CC74F9" w:rsidP="00D61E14">
      <w:pPr>
        <w:pStyle w:val="Zkladntext"/>
      </w:pPr>
    </w:p>
    <w:p w14:paraId="1888CE17" w14:textId="77777777" w:rsidR="00CC74F9" w:rsidRPr="00E86E22" w:rsidRDefault="00CC74F9" w:rsidP="00D61E14">
      <w:pPr>
        <w:pStyle w:val="Zkladntext"/>
      </w:pPr>
    </w:p>
    <w:p w14:paraId="53570C3D" w14:textId="77777777" w:rsidR="00CC74F9" w:rsidRPr="00E86E22" w:rsidRDefault="00CC74F9" w:rsidP="00D61E14">
      <w:pPr>
        <w:pStyle w:val="Zkladntext"/>
      </w:pPr>
    </w:p>
    <w:p w14:paraId="4D7D6FBA" w14:textId="77777777" w:rsidR="00CC74F9" w:rsidRPr="00E86E22" w:rsidRDefault="00CC74F9" w:rsidP="00D61E14">
      <w:pPr>
        <w:pStyle w:val="Zkladntext"/>
      </w:pPr>
    </w:p>
    <w:p w14:paraId="60341E2A" w14:textId="77777777" w:rsidR="00CC74F9" w:rsidRPr="00E86E22" w:rsidRDefault="00CC74F9" w:rsidP="00D61E14">
      <w:pPr>
        <w:pStyle w:val="Zkladntext"/>
      </w:pPr>
    </w:p>
    <w:p w14:paraId="4A762B2A" w14:textId="77777777" w:rsidR="00CC74F9" w:rsidRPr="00E86E22" w:rsidRDefault="00CC74F9" w:rsidP="00D61E14">
      <w:pPr>
        <w:pStyle w:val="Zkladntext"/>
      </w:pPr>
    </w:p>
    <w:p w14:paraId="3262D867" w14:textId="77777777" w:rsidR="00CC74F9" w:rsidRPr="00E86E22" w:rsidRDefault="00CC74F9" w:rsidP="00D61E14">
      <w:pPr>
        <w:pStyle w:val="Zkladntext"/>
      </w:pPr>
    </w:p>
    <w:p w14:paraId="1514C1B6" w14:textId="77777777" w:rsidR="00CC74F9" w:rsidRPr="00E86E22" w:rsidRDefault="00CC74F9" w:rsidP="00D61E14">
      <w:pPr>
        <w:pStyle w:val="Zkladntext"/>
      </w:pPr>
    </w:p>
    <w:p w14:paraId="585811DF" w14:textId="77777777" w:rsidR="00CC74F9" w:rsidRPr="00E86E22" w:rsidRDefault="00CC74F9" w:rsidP="00D61E14">
      <w:pPr>
        <w:pStyle w:val="Zkladntext"/>
      </w:pPr>
    </w:p>
    <w:p w14:paraId="45B27F0A" w14:textId="77777777" w:rsidR="00CC74F9" w:rsidRPr="006C35B7" w:rsidRDefault="00794663" w:rsidP="00D61E14">
      <w:pPr>
        <w:pStyle w:val="Zkladntext"/>
      </w:pPr>
      <w:r w:rsidRPr="006C35B7">
        <w:lastRenderedPageBreak/>
        <w:t xml:space="preserve">PŘÍLOHA  </w:t>
      </w:r>
      <w:r w:rsidR="00CA0049" w:rsidRPr="006C35B7">
        <w:t>č.</w:t>
      </w:r>
      <w:r w:rsidR="00C43A84" w:rsidRPr="006C35B7">
        <w:t>3</w:t>
      </w:r>
      <w:r w:rsidRPr="006C35B7">
        <w:t xml:space="preserve"> : DETAIL NAPOJENÍ SKLENÍKU NA ŠTÍTOVOU ZEĎ</w:t>
      </w:r>
    </w:p>
    <w:p w14:paraId="6BC0731A" w14:textId="77777777" w:rsidR="00794663" w:rsidRPr="00E86E22" w:rsidRDefault="00794663" w:rsidP="00D61E14">
      <w:pPr>
        <w:pStyle w:val="Zkladntext"/>
      </w:pPr>
    </w:p>
    <w:p w14:paraId="510CAFCB" w14:textId="77777777" w:rsidR="00794663" w:rsidRPr="00E86E22" w:rsidRDefault="00794663" w:rsidP="00D61E14">
      <w:pPr>
        <w:pStyle w:val="Zkladntext"/>
      </w:pPr>
    </w:p>
    <w:p w14:paraId="6EC0E89E" w14:textId="77777777" w:rsidR="00794663" w:rsidRPr="00E86E22" w:rsidRDefault="00794663" w:rsidP="00D61E14">
      <w:pPr>
        <w:pStyle w:val="Zkladntext"/>
      </w:pPr>
    </w:p>
    <w:p w14:paraId="79A8E87C" w14:textId="77777777" w:rsidR="00507878" w:rsidRPr="00E86E22" w:rsidRDefault="00507878" w:rsidP="00D61E14">
      <w:pPr>
        <w:pStyle w:val="Zkladntext"/>
      </w:pPr>
      <w:r w:rsidRPr="00E86E22">
        <w:rPr>
          <w:noProof/>
        </w:rPr>
        <w:drawing>
          <wp:inline distT="0" distB="0" distL="0" distR="0" wp14:anchorId="0CE01FBC" wp14:editId="0D2E1B82">
            <wp:extent cx="5759450" cy="4359888"/>
            <wp:effectExtent l="19050" t="0" r="0" b="0"/>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srcRect/>
                    <a:stretch>
                      <a:fillRect/>
                    </a:stretch>
                  </pic:blipFill>
                  <pic:spPr bwMode="auto">
                    <a:xfrm>
                      <a:off x="0" y="0"/>
                      <a:ext cx="5759450" cy="4359888"/>
                    </a:xfrm>
                    <a:prstGeom prst="rect">
                      <a:avLst/>
                    </a:prstGeom>
                    <a:noFill/>
                    <a:ln w="9525">
                      <a:noFill/>
                      <a:miter lim="800000"/>
                      <a:headEnd/>
                      <a:tailEnd/>
                    </a:ln>
                  </pic:spPr>
                </pic:pic>
              </a:graphicData>
            </a:graphic>
          </wp:inline>
        </w:drawing>
      </w:r>
    </w:p>
    <w:sectPr w:rsidR="00507878" w:rsidRPr="00E86E22" w:rsidSect="003B060B">
      <w:pgSz w:w="11906" w:h="16838" w:code="9"/>
      <w:pgMar w:top="1389" w:right="851" w:bottom="1418" w:left="1985" w:header="709" w:footer="601" w:gutter="0"/>
      <w:cols w:space="708"/>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6" w:author="Türk Tomáš" w:date="2014-06-11T13:26:00Z" w:initials="TT">
    <w:p w14:paraId="45C5E8F1" w14:textId="77777777" w:rsidR="00CF1D3D" w:rsidRDefault="00CF1D3D" w:rsidP="006463D6">
      <w:pPr>
        <w:pStyle w:val="Textkomente"/>
        <w:rPr>
          <w:noProof/>
        </w:rPr>
      </w:pPr>
      <w:r>
        <w:rPr>
          <w:rStyle w:val="Odkaznakoment"/>
        </w:rPr>
        <w:annotationRef/>
      </w:r>
      <w:r>
        <w:rPr>
          <w:noProof/>
        </w:rPr>
        <w:t>lávka</w:t>
      </w:r>
    </w:p>
    <w:p w14:paraId="548635CC" w14:textId="77777777" w:rsidR="00CF1D3D" w:rsidRDefault="00CF1D3D" w:rsidP="006463D6">
      <w:pPr>
        <w:pStyle w:val="Textkomente"/>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8635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6C978" w14:textId="77777777" w:rsidR="00CF1D3D" w:rsidRDefault="00CF1D3D">
      <w:r>
        <w:separator/>
      </w:r>
    </w:p>
  </w:endnote>
  <w:endnote w:type="continuationSeparator" w:id="0">
    <w:p w14:paraId="4A1588F8" w14:textId="77777777" w:rsidR="00CF1D3D" w:rsidRDefault="00CF1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Switzerland">
    <w:altName w:val="Times New Roman"/>
    <w:charset w:val="00"/>
    <w:family w:val="auto"/>
    <w:pitch w:val="variable"/>
    <w:sig w:usb0="00000003" w:usb1="00000000" w:usb2="00000000" w:usb3="00000000" w:csb0="00000001" w:csb1="00000000"/>
  </w:font>
  <w:font w:name="SwitzerlandBlack">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 w:name="Cambria Math">
    <w:panose1 w:val="02040503050406030204"/>
    <w:charset w:val="EE"/>
    <w:family w:val="roman"/>
    <w:pitch w:val="variable"/>
    <w:sig w:usb0="E00002FF" w:usb1="420024FF" w:usb2="00000000" w:usb3="00000000" w:csb0="0000019F" w:csb1="00000000"/>
  </w:font>
  <w:font w:name="ISOCPEUR">
    <w:panose1 w:val="020B0604020202020204"/>
    <w:charset w:val="EE"/>
    <w:family w:val="swiss"/>
    <w:pitch w:val="variable"/>
    <w:sig w:usb0="00000287" w:usb1="00000000" w:usb2="00000000" w:usb3="00000000" w:csb0="0000009F" w:csb1="00000000"/>
  </w:font>
  <w:font w:name="TTE1FF8A50t00">
    <w:panose1 w:val="00000000000000000000"/>
    <w:charset w:val="EE"/>
    <w:family w:val="auto"/>
    <w:notTrueType/>
    <w:pitch w:val="default"/>
    <w:sig w:usb0="00000005" w:usb1="00000000" w:usb2="00000000" w:usb3="00000000" w:csb0="00000002" w:csb1="00000000"/>
  </w:font>
  <w:font w:name="TTE1D56F18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C08B4" w14:textId="77777777" w:rsidR="00CF1D3D" w:rsidRDefault="00CF1D3D">
    <w:pPr>
      <w:framePr w:wrap="around" w:vAnchor="text" w:hAnchor="margin" w:xAlign="right" w:y="1"/>
    </w:pPr>
    <w:r>
      <w:fldChar w:fldCharType="begin"/>
    </w:r>
    <w:r>
      <w:instrText xml:space="preserve">PAGE  </w:instrText>
    </w:r>
    <w:r>
      <w:fldChar w:fldCharType="end"/>
    </w:r>
  </w:p>
  <w:p w14:paraId="3156AF9E" w14:textId="77777777" w:rsidR="00CF1D3D" w:rsidRDefault="00CF1D3D">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B0026" w14:textId="77777777" w:rsidR="00CF1D3D" w:rsidRDefault="00CF1D3D">
    <w:pPr>
      <w:framePr w:wrap="around" w:vAnchor="text" w:hAnchor="margin" w:xAlign="right" w:y="1"/>
      <w:rPr>
        <w:rFonts w:ascii="Arial Black" w:hAnsi="Arial Black"/>
        <w:i/>
      </w:rPr>
    </w:pPr>
    <w:r>
      <w:rPr>
        <w:rFonts w:ascii="Arial Black" w:hAnsi="Arial Black"/>
        <w:i/>
      </w:rPr>
      <w:fldChar w:fldCharType="begin"/>
    </w:r>
    <w:r>
      <w:rPr>
        <w:rFonts w:ascii="Arial Black" w:hAnsi="Arial Black"/>
        <w:i/>
      </w:rPr>
      <w:instrText xml:space="preserve">PAGE  </w:instrText>
    </w:r>
    <w:r>
      <w:rPr>
        <w:rFonts w:ascii="Arial Black" w:hAnsi="Arial Black"/>
        <w:i/>
      </w:rPr>
      <w:fldChar w:fldCharType="separate"/>
    </w:r>
    <w:r w:rsidR="00FE57F1">
      <w:rPr>
        <w:rFonts w:ascii="Arial Black" w:hAnsi="Arial Black"/>
        <w:i/>
        <w:noProof/>
      </w:rPr>
      <w:t>22</w:t>
    </w:r>
    <w:r>
      <w:rPr>
        <w:rFonts w:ascii="Arial Black" w:hAnsi="Arial Black"/>
        <w:i/>
      </w:rPr>
      <w:fldChar w:fldCharType="end"/>
    </w:r>
  </w:p>
  <w:p w14:paraId="25916C53" w14:textId="77777777" w:rsidR="00CF1D3D" w:rsidRDefault="00CF1D3D">
    <w:pPr>
      <w:pStyle w:val="Zpat"/>
      <w:tabs>
        <w:tab w:val="clear" w:pos="4536"/>
        <w:tab w:val="left" w:pos="0"/>
        <w:tab w:val="center" w:pos="4678"/>
      </w:tabs>
      <w:ind w:left="-993"/>
      <w:rPr>
        <w:b/>
        <w:sz w:val="16"/>
      </w:rPr>
    </w:pPr>
    <w:r>
      <w:rPr>
        <w:b/>
      </w:rPr>
      <w:tab/>
      <w:t>Arch.Design, s.r.o.</w:t>
    </w:r>
    <w:r>
      <w:tab/>
      <w:t>Tel.: +420 541420 911, mail:projekt@archdesign.cz</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70B2A" w14:textId="77777777" w:rsidR="00CF1D3D" w:rsidRDefault="00CF1D3D">
    <w:pPr>
      <w:pStyle w:val="Zpat"/>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4C084" w14:textId="77777777" w:rsidR="00CF1D3D" w:rsidRDefault="00CF1D3D">
      <w:r>
        <w:separator/>
      </w:r>
    </w:p>
  </w:footnote>
  <w:footnote w:type="continuationSeparator" w:id="0">
    <w:p w14:paraId="74E5C3DF" w14:textId="77777777" w:rsidR="00CF1D3D" w:rsidRDefault="00CF1D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F0644" w14:textId="77777777" w:rsidR="00CF1D3D" w:rsidRDefault="00CF1D3D">
    <w:pPr>
      <w:pStyle w:val="Zhlav"/>
      <w:tabs>
        <w:tab w:val="left" w:pos="0"/>
      </w:tabs>
      <w:ind w:left="-993"/>
    </w:pPr>
    <w:r>
      <w:tab/>
      <w:t>CEITEC MU, pavilon A2</w:t>
    </w:r>
    <w:r>
      <w:tab/>
      <w:t>B-12-091-000</w:t>
    </w:r>
    <w:r>
      <w:tab/>
    </w:r>
    <w:r w:rsidRPr="00ED639F">
      <w:t>A Průvodní zpráva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61C21" w14:textId="77777777" w:rsidR="00CF1D3D" w:rsidRDefault="00CF1D3D">
    <w:pPr>
      <w:pStyle w:val="Zhlav"/>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4702884A"/>
    <w:lvl w:ilvl="0">
      <w:start w:val="1"/>
      <w:numFmt w:val="decimal"/>
      <w:pStyle w:val="Nadpis1"/>
      <w:lvlText w:val="%1."/>
      <w:legacy w:legacy="1" w:legacySpace="113" w:legacyIndent="708"/>
      <w:lvlJc w:val="left"/>
      <w:pPr>
        <w:ind w:left="708" w:hanging="708"/>
      </w:pPr>
    </w:lvl>
    <w:lvl w:ilvl="1">
      <w:start w:val="1"/>
      <w:numFmt w:val="decimal"/>
      <w:pStyle w:val="Nadpis2"/>
      <w:lvlText w:val="%1.%2."/>
      <w:legacy w:legacy="1" w:legacySpace="0" w:legacyIndent="708"/>
      <w:lvlJc w:val="left"/>
      <w:pPr>
        <w:ind w:left="1416" w:hanging="708"/>
      </w:pPr>
    </w:lvl>
    <w:lvl w:ilvl="2">
      <w:start w:val="1"/>
      <w:numFmt w:val="decimal"/>
      <w:pStyle w:val="Nadpis3"/>
      <w:lvlText w:val="%1.%2.%3."/>
      <w:legacy w:legacy="1" w:legacySpace="0" w:legacyIndent="708"/>
      <w:lvlJc w:val="left"/>
      <w:pPr>
        <w:ind w:left="2127" w:hanging="708"/>
      </w:pPr>
    </w:lvl>
    <w:lvl w:ilvl="3">
      <w:start w:val="1"/>
      <w:numFmt w:val="decimal"/>
      <w:pStyle w:val="Nadpis4"/>
      <w:lvlText w:val="%1.%2.%3.%4."/>
      <w:legacy w:legacy="1" w:legacySpace="0" w:legacyIndent="708"/>
      <w:lvlJc w:val="left"/>
      <w:pPr>
        <w:ind w:left="2832" w:hanging="708"/>
      </w:pPr>
    </w:lvl>
    <w:lvl w:ilvl="4">
      <w:start w:val="1"/>
      <w:numFmt w:val="decimal"/>
      <w:pStyle w:val="Nadpis5"/>
      <w:lvlText w:val="%1.%2.%3.%4.%5."/>
      <w:legacy w:legacy="1" w:legacySpace="0" w:legacyIndent="708"/>
      <w:lvlJc w:val="left"/>
      <w:pPr>
        <w:ind w:left="3540" w:hanging="708"/>
      </w:pPr>
    </w:lvl>
    <w:lvl w:ilvl="5">
      <w:start w:val="1"/>
      <w:numFmt w:val="decimal"/>
      <w:pStyle w:val="Nadpis6"/>
      <w:lvlText w:val="%1.%2.%3.%4.%5.%6."/>
      <w:legacy w:legacy="1" w:legacySpace="0" w:legacyIndent="708"/>
      <w:lvlJc w:val="left"/>
      <w:pPr>
        <w:ind w:left="4248"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05275D24"/>
    <w:multiLevelType w:val="hybridMultilevel"/>
    <w:tmpl w:val="371EF1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84316F"/>
    <w:multiLevelType w:val="hybridMultilevel"/>
    <w:tmpl w:val="7702E9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7BB3292"/>
    <w:multiLevelType w:val="hybridMultilevel"/>
    <w:tmpl w:val="E154D7D8"/>
    <w:lvl w:ilvl="0" w:tplc="0405000F">
      <w:start w:val="1"/>
      <w:numFmt w:val="decimal"/>
      <w:lvlText w:val="%1."/>
      <w:lvlJc w:val="left"/>
      <w:pPr>
        <w:tabs>
          <w:tab w:val="num" w:pos="720"/>
        </w:tabs>
        <w:ind w:left="720" w:hanging="360"/>
      </w:pPr>
      <w:rPr>
        <w:rFonts w:hint="default"/>
      </w:rPr>
    </w:lvl>
    <w:lvl w:ilvl="1" w:tplc="1EC265E0">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81541FB"/>
    <w:multiLevelType w:val="hybridMultilevel"/>
    <w:tmpl w:val="DE9C96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8F4384D"/>
    <w:multiLevelType w:val="hybridMultilevel"/>
    <w:tmpl w:val="5252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A7434E4"/>
    <w:multiLevelType w:val="hybridMultilevel"/>
    <w:tmpl w:val="5BB82F88"/>
    <w:lvl w:ilvl="0" w:tplc="69F2D29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0AE77145"/>
    <w:multiLevelType w:val="hybridMultilevel"/>
    <w:tmpl w:val="6D049B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0B1C65D4"/>
    <w:multiLevelType w:val="hybridMultilevel"/>
    <w:tmpl w:val="C324BA26"/>
    <w:lvl w:ilvl="0" w:tplc="3D28939C">
      <w:start w:val="1"/>
      <w:numFmt w:val="lowerLetter"/>
      <w:lvlText w:val="%1)"/>
      <w:lvlJc w:val="left"/>
      <w:pPr>
        <w:tabs>
          <w:tab w:val="num" w:pos="720"/>
        </w:tabs>
        <w:ind w:left="720" w:hanging="360"/>
      </w:pPr>
      <w:rPr>
        <w:rFonts w:ascii="Times New Roman" w:eastAsia="Times New Roman" w:hAnsi="Times New Roman" w:cs="Times New Roman"/>
      </w:rPr>
    </w:lvl>
    <w:lvl w:ilvl="1" w:tplc="0405000F">
      <w:start w:val="1"/>
      <w:numFmt w:val="decimal"/>
      <w:lvlText w:val="%2."/>
      <w:lvlJc w:val="left"/>
      <w:pPr>
        <w:tabs>
          <w:tab w:val="num" w:pos="1440"/>
        </w:tabs>
        <w:ind w:left="1440" w:hanging="360"/>
      </w:pPr>
    </w:lvl>
    <w:lvl w:ilvl="2" w:tplc="04050001">
      <w:start w:val="1"/>
      <w:numFmt w:val="bullet"/>
      <w:lvlText w:val=""/>
      <w:lvlJc w:val="left"/>
      <w:pPr>
        <w:tabs>
          <w:tab w:val="num" w:pos="2340"/>
        </w:tabs>
        <w:ind w:left="2340" w:hanging="360"/>
      </w:pPr>
      <w:rPr>
        <w:rFonts w:ascii="Symbol" w:hAnsi="Symbol" w:hint="default"/>
      </w:rPr>
    </w:lvl>
    <w:lvl w:ilvl="3" w:tplc="0405000F">
      <w:start w:val="1"/>
      <w:numFmt w:val="decimal"/>
      <w:lvlText w:val="%4."/>
      <w:lvlJc w:val="left"/>
      <w:pPr>
        <w:tabs>
          <w:tab w:val="num" w:pos="2880"/>
        </w:tabs>
        <w:ind w:left="2880" w:hanging="360"/>
      </w:pPr>
    </w:lvl>
    <w:lvl w:ilvl="4" w:tplc="7F3A599A">
      <w:start w:val="1"/>
      <w:numFmt w:val="bullet"/>
      <w:lvlText w:val="-"/>
      <w:lvlJc w:val="left"/>
      <w:pPr>
        <w:tabs>
          <w:tab w:val="num" w:pos="3600"/>
        </w:tabs>
        <w:ind w:left="3600" w:hanging="360"/>
      </w:pPr>
      <w:rPr>
        <w:rFonts w:ascii="Times New Roman" w:eastAsia="Times New Roman" w:hAnsi="Times New Roman" w:cs="Times New Roman" w:hint="default"/>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0D3E3DDB"/>
    <w:multiLevelType w:val="hybridMultilevel"/>
    <w:tmpl w:val="68921398"/>
    <w:lvl w:ilvl="0" w:tplc="0405000F">
      <w:start w:val="1"/>
      <w:numFmt w:val="decimal"/>
      <w:lvlText w:val="%1."/>
      <w:lvlJc w:val="left"/>
      <w:pPr>
        <w:tabs>
          <w:tab w:val="num" w:pos="720"/>
        </w:tabs>
        <w:ind w:left="720" w:hanging="360"/>
      </w:pPr>
      <w:rPr>
        <w:rFonts w:hint="default"/>
      </w:rPr>
    </w:lvl>
    <w:lvl w:ilvl="1" w:tplc="1094534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0E2432F7"/>
    <w:multiLevelType w:val="multilevel"/>
    <w:tmpl w:val="B70265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00E1211"/>
    <w:multiLevelType w:val="hybridMultilevel"/>
    <w:tmpl w:val="B43AAFFA"/>
    <w:lvl w:ilvl="0" w:tplc="89E0CA98">
      <w:start w:val="1"/>
      <w:numFmt w:val="lowerLetter"/>
      <w:lvlText w:val="%1)"/>
      <w:lvlJc w:val="left"/>
      <w:pPr>
        <w:tabs>
          <w:tab w:val="num" w:pos="1065"/>
        </w:tabs>
        <w:ind w:left="1065" w:hanging="360"/>
      </w:pPr>
      <w:rPr>
        <w:rFonts w:hint="default"/>
      </w:rPr>
    </w:lvl>
    <w:lvl w:ilvl="1" w:tplc="04050019">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nsid w:val="17B3663E"/>
    <w:multiLevelType w:val="hybridMultilevel"/>
    <w:tmpl w:val="4066EB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F85714E"/>
    <w:multiLevelType w:val="hybridMultilevel"/>
    <w:tmpl w:val="244E3730"/>
    <w:lvl w:ilvl="0" w:tplc="BCEAD490">
      <w:start w:val="1"/>
      <w:numFmt w:val="decimal"/>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5">
    <w:nsid w:val="1FE41B9E"/>
    <w:multiLevelType w:val="hybridMultilevel"/>
    <w:tmpl w:val="029A2650"/>
    <w:lvl w:ilvl="0" w:tplc="B80642B2">
      <w:start w:val="1"/>
      <w:numFmt w:val="bullet"/>
      <w:lvlText w:val="-"/>
      <w:lvlJc w:val="left"/>
      <w:pPr>
        <w:ind w:left="2496" w:hanging="360"/>
      </w:pPr>
      <w:rPr>
        <w:rFonts w:ascii="Arial" w:eastAsia="Times New Roman" w:hAnsi="Arial" w:cs="Arial" w:hint="default"/>
      </w:rPr>
    </w:lvl>
    <w:lvl w:ilvl="1" w:tplc="04050003">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16">
    <w:nsid w:val="25475071"/>
    <w:multiLevelType w:val="hybridMultilevel"/>
    <w:tmpl w:val="38EC047C"/>
    <w:lvl w:ilvl="0" w:tplc="FF8429F6">
      <w:start w:val="1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8033C08"/>
    <w:multiLevelType w:val="hybridMultilevel"/>
    <w:tmpl w:val="651EA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DC348AF"/>
    <w:multiLevelType w:val="hybridMultilevel"/>
    <w:tmpl w:val="A934C43E"/>
    <w:lvl w:ilvl="0" w:tplc="06E26704">
      <w:start w:val="1"/>
      <w:numFmt w:val="upperLetter"/>
      <w:lvlText w:val="%1."/>
      <w:lvlJc w:val="left"/>
      <w:pPr>
        <w:ind w:left="720" w:hanging="360"/>
      </w:pPr>
      <w:rPr>
        <w:rFonts w:ascii="Arial" w:eastAsia="Times New Roman" w:hAnsi="Arial"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BC72A1"/>
    <w:multiLevelType w:val="hybridMultilevel"/>
    <w:tmpl w:val="5F48C7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5BC3ACB"/>
    <w:multiLevelType w:val="hybridMultilevel"/>
    <w:tmpl w:val="46F69EBC"/>
    <w:lvl w:ilvl="0" w:tplc="34FAE57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5F530A1"/>
    <w:multiLevelType w:val="hybridMultilevel"/>
    <w:tmpl w:val="9C0CF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31C5DBF"/>
    <w:multiLevelType w:val="hybridMultilevel"/>
    <w:tmpl w:val="529ED5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5702B1A"/>
    <w:multiLevelType w:val="hybridMultilevel"/>
    <w:tmpl w:val="8B8AA3E0"/>
    <w:lvl w:ilvl="0" w:tplc="A132784C">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4B5B1E67"/>
    <w:multiLevelType w:val="hybridMultilevel"/>
    <w:tmpl w:val="1EBC6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E1A1146"/>
    <w:multiLevelType w:val="hybridMultilevel"/>
    <w:tmpl w:val="AB9635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EC17546"/>
    <w:multiLevelType w:val="hybridMultilevel"/>
    <w:tmpl w:val="54C6BC92"/>
    <w:lvl w:ilvl="0" w:tplc="E8C6A8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28A36B9"/>
    <w:multiLevelType w:val="hybridMultilevel"/>
    <w:tmpl w:val="1E5AD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98C18F4"/>
    <w:multiLevelType w:val="hybridMultilevel"/>
    <w:tmpl w:val="85BE7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0CB1FA7"/>
    <w:multiLevelType w:val="hybridMultilevel"/>
    <w:tmpl w:val="0444DE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1AA7050"/>
    <w:multiLevelType w:val="hybridMultilevel"/>
    <w:tmpl w:val="546E96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4F430DD"/>
    <w:multiLevelType w:val="hybridMultilevel"/>
    <w:tmpl w:val="B23C44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A394D84"/>
    <w:multiLevelType w:val="hybridMultilevel"/>
    <w:tmpl w:val="F3523E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CC46F09"/>
    <w:multiLevelType w:val="hybridMultilevel"/>
    <w:tmpl w:val="00D43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5494CB7"/>
    <w:multiLevelType w:val="hybridMultilevel"/>
    <w:tmpl w:val="4C5CF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5FD48DA"/>
    <w:multiLevelType w:val="hybridMultilevel"/>
    <w:tmpl w:val="6180FE4E"/>
    <w:lvl w:ilvl="0" w:tplc="FA02D6A0">
      <w:start w:val="1"/>
      <w:numFmt w:val="lowerLetter"/>
      <w:lvlText w:val="%1)"/>
      <w:lvlJc w:val="left"/>
      <w:pPr>
        <w:tabs>
          <w:tab w:val="num" w:pos="1992"/>
        </w:tabs>
        <w:ind w:left="1992" w:hanging="142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6">
    <w:nsid w:val="79EA5AA6"/>
    <w:multiLevelType w:val="hybridMultilevel"/>
    <w:tmpl w:val="C980D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F5E075F"/>
    <w:multiLevelType w:val="hybridMultilevel"/>
    <w:tmpl w:val="CD1682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20"/>
  </w:num>
  <w:num w:numId="4">
    <w:abstractNumId w:val="19"/>
  </w:num>
  <w:num w:numId="5">
    <w:abstractNumId w:val="0"/>
  </w:num>
  <w:num w:numId="6">
    <w:abstractNumId w:val="10"/>
  </w:num>
  <w:num w:numId="7">
    <w:abstractNumId w:val="14"/>
  </w:num>
  <w:num w:numId="8">
    <w:abstractNumId w:val="9"/>
  </w:num>
  <w:num w:numId="9">
    <w:abstractNumId w:val="16"/>
  </w:num>
  <w:num w:numId="10">
    <w:abstractNumId w:val="18"/>
  </w:num>
  <w:num w:numId="11">
    <w:abstractNumId w:val="28"/>
  </w:num>
  <w:num w:numId="12">
    <w:abstractNumId w:val="15"/>
  </w:num>
  <w:num w:numId="13">
    <w:abstractNumId w:val="1"/>
    <w:lvlOverride w:ilvl="0">
      <w:lvl w:ilvl="0">
        <w:start w:val="1"/>
        <w:numFmt w:val="bullet"/>
        <w:lvlText w:val=""/>
        <w:legacy w:legacy="1" w:legacySpace="0" w:legacyIndent="57"/>
        <w:lvlJc w:val="left"/>
        <w:pPr>
          <w:ind w:left="57" w:hanging="57"/>
        </w:pPr>
        <w:rPr>
          <w:rFonts w:ascii="Symbol" w:hAnsi="Symbol" w:hint="default"/>
        </w:rPr>
      </w:lvl>
    </w:lvlOverride>
  </w:num>
  <w:num w:numId="14">
    <w:abstractNumId w:val="8"/>
  </w:num>
  <w:num w:numId="15">
    <w:abstractNumId w:val="24"/>
  </w:num>
  <w:num w:numId="16">
    <w:abstractNumId w:val="27"/>
  </w:num>
  <w:num w:numId="17">
    <w:abstractNumId w:val="6"/>
  </w:num>
  <w:num w:numId="18">
    <w:abstractNumId w:val="33"/>
  </w:num>
  <w:num w:numId="19">
    <w:abstractNumId w:val="37"/>
  </w:num>
  <w:num w:numId="20">
    <w:abstractNumId w:val="36"/>
  </w:num>
  <w:num w:numId="21">
    <w:abstractNumId w:val="25"/>
  </w:num>
  <w:num w:numId="22">
    <w:abstractNumId w:val="3"/>
  </w:num>
  <w:num w:numId="23">
    <w:abstractNumId w:val="22"/>
  </w:num>
  <w:num w:numId="24">
    <w:abstractNumId w:val="34"/>
  </w:num>
  <w:num w:numId="25">
    <w:abstractNumId w:val="13"/>
  </w:num>
  <w:num w:numId="26">
    <w:abstractNumId w:val="2"/>
  </w:num>
  <w:num w:numId="27">
    <w:abstractNumId w:val="4"/>
  </w:num>
  <w:num w:numId="28">
    <w:abstractNumId w:val="12"/>
  </w:num>
  <w:num w:numId="29">
    <w:abstractNumId w:val="31"/>
  </w:num>
  <w:num w:numId="30">
    <w:abstractNumId w:val="30"/>
  </w:num>
  <w:num w:numId="31">
    <w:abstractNumId w:val="21"/>
  </w:num>
  <w:num w:numId="32">
    <w:abstractNumId w:val="5"/>
  </w:num>
  <w:num w:numId="33">
    <w:abstractNumId w:val="11"/>
  </w:num>
  <w:num w:numId="34">
    <w:abstractNumId w:val="32"/>
  </w:num>
  <w:num w:numId="35">
    <w:abstractNumId w:val="35"/>
  </w:num>
  <w:num w:numId="36">
    <w:abstractNumId w:val="29"/>
  </w:num>
  <w:num w:numId="37">
    <w:abstractNumId w:val="17"/>
  </w:num>
  <w:num w:numId="38">
    <w:abstractNumId w:val="7"/>
  </w:num>
  <w:num w:numId="39">
    <w:abstractNumId w:val="26"/>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ürk Tomáš">
    <w15:presenceInfo w15:providerId="AD" w15:userId="S-1-5-21-4220513341-3893498863-4060133577-57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B2B"/>
    <w:rsid w:val="000042DC"/>
    <w:rsid w:val="00004F58"/>
    <w:rsid w:val="00015053"/>
    <w:rsid w:val="00015964"/>
    <w:rsid w:val="00032731"/>
    <w:rsid w:val="0004525D"/>
    <w:rsid w:val="0005265E"/>
    <w:rsid w:val="00065343"/>
    <w:rsid w:val="00066B45"/>
    <w:rsid w:val="00073A06"/>
    <w:rsid w:val="00084802"/>
    <w:rsid w:val="00086E17"/>
    <w:rsid w:val="000913A9"/>
    <w:rsid w:val="00092FB4"/>
    <w:rsid w:val="000A60A3"/>
    <w:rsid w:val="000B1CE0"/>
    <w:rsid w:val="000B66F4"/>
    <w:rsid w:val="000B694D"/>
    <w:rsid w:val="000C6E89"/>
    <w:rsid w:val="000D580F"/>
    <w:rsid w:val="000E6CF2"/>
    <w:rsid w:val="000F2AB0"/>
    <w:rsid w:val="000F75B3"/>
    <w:rsid w:val="001005BD"/>
    <w:rsid w:val="0010481C"/>
    <w:rsid w:val="00113C7A"/>
    <w:rsid w:val="00114FFA"/>
    <w:rsid w:val="0012269F"/>
    <w:rsid w:val="00131CAB"/>
    <w:rsid w:val="00147B37"/>
    <w:rsid w:val="001636A6"/>
    <w:rsid w:val="00164E51"/>
    <w:rsid w:val="00167EF8"/>
    <w:rsid w:val="001775ED"/>
    <w:rsid w:val="001801E1"/>
    <w:rsid w:val="00184A60"/>
    <w:rsid w:val="00191341"/>
    <w:rsid w:val="0019367D"/>
    <w:rsid w:val="001A3F39"/>
    <w:rsid w:val="001B5E33"/>
    <w:rsid w:val="001B5F21"/>
    <w:rsid w:val="0020266D"/>
    <w:rsid w:val="00203251"/>
    <w:rsid w:val="0021210D"/>
    <w:rsid w:val="002243B3"/>
    <w:rsid w:val="002548E2"/>
    <w:rsid w:val="002804DE"/>
    <w:rsid w:val="00280610"/>
    <w:rsid w:val="00282801"/>
    <w:rsid w:val="00284C0B"/>
    <w:rsid w:val="002A1949"/>
    <w:rsid w:val="002A5236"/>
    <w:rsid w:val="002B68D5"/>
    <w:rsid w:val="002C4847"/>
    <w:rsid w:val="002C5A1F"/>
    <w:rsid w:val="002E2395"/>
    <w:rsid w:val="002E4253"/>
    <w:rsid w:val="002E67E9"/>
    <w:rsid w:val="002F1945"/>
    <w:rsid w:val="00311BA3"/>
    <w:rsid w:val="0032345E"/>
    <w:rsid w:val="00330BA1"/>
    <w:rsid w:val="0033780A"/>
    <w:rsid w:val="00341E55"/>
    <w:rsid w:val="00354B04"/>
    <w:rsid w:val="0036114C"/>
    <w:rsid w:val="003671DD"/>
    <w:rsid w:val="003824AF"/>
    <w:rsid w:val="0038725C"/>
    <w:rsid w:val="00387AEF"/>
    <w:rsid w:val="00392FBE"/>
    <w:rsid w:val="003A167E"/>
    <w:rsid w:val="003B060B"/>
    <w:rsid w:val="003B5F28"/>
    <w:rsid w:val="003C2EB9"/>
    <w:rsid w:val="003C3F53"/>
    <w:rsid w:val="003D1A00"/>
    <w:rsid w:val="003D4646"/>
    <w:rsid w:val="003D4FE8"/>
    <w:rsid w:val="003D60D9"/>
    <w:rsid w:val="00403155"/>
    <w:rsid w:val="004045F0"/>
    <w:rsid w:val="0043266D"/>
    <w:rsid w:val="004333C0"/>
    <w:rsid w:val="004368A7"/>
    <w:rsid w:val="00441E70"/>
    <w:rsid w:val="004437A9"/>
    <w:rsid w:val="004463CA"/>
    <w:rsid w:val="00446F9F"/>
    <w:rsid w:val="004550A8"/>
    <w:rsid w:val="0046490C"/>
    <w:rsid w:val="00475B4B"/>
    <w:rsid w:val="00484D18"/>
    <w:rsid w:val="004853FD"/>
    <w:rsid w:val="0048627F"/>
    <w:rsid w:val="00487B31"/>
    <w:rsid w:val="004A660B"/>
    <w:rsid w:val="004C373B"/>
    <w:rsid w:val="004C7F37"/>
    <w:rsid w:val="004D0813"/>
    <w:rsid w:val="004D3529"/>
    <w:rsid w:val="004D61D6"/>
    <w:rsid w:val="004F2635"/>
    <w:rsid w:val="004F276D"/>
    <w:rsid w:val="00501A9C"/>
    <w:rsid w:val="00507878"/>
    <w:rsid w:val="005145C5"/>
    <w:rsid w:val="00523835"/>
    <w:rsid w:val="00534B8D"/>
    <w:rsid w:val="00540DA9"/>
    <w:rsid w:val="00550557"/>
    <w:rsid w:val="00556B2B"/>
    <w:rsid w:val="00562642"/>
    <w:rsid w:val="0056722C"/>
    <w:rsid w:val="00580534"/>
    <w:rsid w:val="00586968"/>
    <w:rsid w:val="0059098C"/>
    <w:rsid w:val="00592224"/>
    <w:rsid w:val="005A1390"/>
    <w:rsid w:val="005A78C0"/>
    <w:rsid w:val="005B45F7"/>
    <w:rsid w:val="005B76A1"/>
    <w:rsid w:val="005C0985"/>
    <w:rsid w:val="005C23B0"/>
    <w:rsid w:val="005C6F18"/>
    <w:rsid w:val="005D274B"/>
    <w:rsid w:val="005D2CFA"/>
    <w:rsid w:val="005E2065"/>
    <w:rsid w:val="005E398F"/>
    <w:rsid w:val="005E7186"/>
    <w:rsid w:val="005F023E"/>
    <w:rsid w:val="005F154C"/>
    <w:rsid w:val="005F7B2C"/>
    <w:rsid w:val="0060383A"/>
    <w:rsid w:val="00606A77"/>
    <w:rsid w:val="0061439A"/>
    <w:rsid w:val="00615052"/>
    <w:rsid w:val="00615268"/>
    <w:rsid w:val="00617F61"/>
    <w:rsid w:val="0062054D"/>
    <w:rsid w:val="006259CB"/>
    <w:rsid w:val="00626E28"/>
    <w:rsid w:val="00633805"/>
    <w:rsid w:val="0063413B"/>
    <w:rsid w:val="00643E08"/>
    <w:rsid w:val="006463D6"/>
    <w:rsid w:val="00652AAD"/>
    <w:rsid w:val="00654929"/>
    <w:rsid w:val="0065721B"/>
    <w:rsid w:val="0066702B"/>
    <w:rsid w:val="0067144D"/>
    <w:rsid w:val="00676099"/>
    <w:rsid w:val="0067609C"/>
    <w:rsid w:val="0068245B"/>
    <w:rsid w:val="00687D7C"/>
    <w:rsid w:val="0069103A"/>
    <w:rsid w:val="0069668E"/>
    <w:rsid w:val="006A2967"/>
    <w:rsid w:val="006B3CC2"/>
    <w:rsid w:val="006B7BBF"/>
    <w:rsid w:val="006C2559"/>
    <w:rsid w:val="006C35B7"/>
    <w:rsid w:val="006D77B2"/>
    <w:rsid w:val="006E1BD8"/>
    <w:rsid w:val="006E1F1D"/>
    <w:rsid w:val="006F1CB3"/>
    <w:rsid w:val="006F4B36"/>
    <w:rsid w:val="006F73EC"/>
    <w:rsid w:val="007003A9"/>
    <w:rsid w:val="00700CED"/>
    <w:rsid w:val="00722493"/>
    <w:rsid w:val="00723033"/>
    <w:rsid w:val="00727E82"/>
    <w:rsid w:val="007817BE"/>
    <w:rsid w:val="00794663"/>
    <w:rsid w:val="00794EAC"/>
    <w:rsid w:val="007D07F6"/>
    <w:rsid w:val="007D40FA"/>
    <w:rsid w:val="007E6D9F"/>
    <w:rsid w:val="007F60A3"/>
    <w:rsid w:val="0081339D"/>
    <w:rsid w:val="00826EBB"/>
    <w:rsid w:val="008371A9"/>
    <w:rsid w:val="008403EF"/>
    <w:rsid w:val="008543CD"/>
    <w:rsid w:val="00863F6C"/>
    <w:rsid w:val="00866C3B"/>
    <w:rsid w:val="008704FD"/>
    <w:rsid w:val="00870AE8"/>
    <w:rsid w:val="00873A93"/>
    <w:rsid w:val="00892EE1"/>
    <w:rsid w:val="0089414A"/>
    <w:rsid w:val="008A0240"/>
    <w:rsid w:val="008A4429"/>
    <w:rsid w:val="008B07B5"/>
    <w:rsid w:val="008B19BA"/>
    <w:rsid w:val="008B23B7"/>
    <w:rsid w:val="008C4905"/>
    <w:rsid w:val="008D06CD"/>
    <w:rsid w:val="008D32A3"/>
    <w:rsid w:val="008D6362"/>
    <w:rsid w:val="008D67DB"/>
    <w:rsid w:val="008D70E4"/>
    <w:rsid w:val="008E0FCF"/>
    <w:rsid w:val="008E1848"/>
    <w:rsid w:val="008E3DB4"/>
    <w:rsid w:val="008E727E"/>
    <w:rsid w:val="008F0950"/>
    <w:rsid w:val="008F5330"/>
    <w:rsid w:val="008F7A7A"/>
    <w:rsid w:val="00913CF3"/>
    <w:rsid w:val="009218A8"/>
    <w:rsid w:val="009258B9"/>
    <w:rsid w:val="009316B8"/>
    <w:rsid w:val="00936DFC"/>
    <w:rsid w:val="0094276A"/>
    <w:rsid w:val="00954EA9"/>
    <w:rsid w:val="00963808"/>
    <w:rsid w:val="00974AEA"/>
    <w:rsid w:val="009812A0"/>
    <w:rsid w:val="009A3B59"/>
    <w:rsid w:val="009B6B21"/>
    <w:rsid w:val="009B7138"/>
    <w:rsid w:val="009C26D3"/>
    <w:rsid w:val="009D046A"/>
    <w:rsid w:val="009D14ED"/>
    <w:rsid w:val="009D7A39"/>
    <w:rsid w:val="009E48E9"/>
    <w:rsid w:val="009F1232"/>
    <w:rsid w:val="009F2CFF"/>
    <w:rsid w:val="00A0360A"/>
    <w:rsid w:val="00A10AE2"/>
    <w:rsid w:val="00A3054E"/>
    <w:rsid w:val="00A42F1C"/>
    <w:rsid w:val="00A433A3"/>
    <w:rsid w:val="00A44269"/>
    <w:rsid w:val="00A4714C"/>
    <w:rsid w:val="00A478FB"/>
    <w:rsid w:val="00A57F9C"/>
    <w:rsid w:val="00A714EB"/>
    <w:rsid w:val="00A73440"/>
    <w:rsid w:val="00A8078C"/>
    <w:rsid w:val="00A84FF9"/>
    <w:rsid w:val="00A91EC5"/>
    <w:rsid w:val="00AB007B"/>
    <w:rsid w:val="00AC58A7"/>
    <w:rsid w:val="00AC5E6A"/>
    <w:rsid w:val="00AE03B6"/>
    <w:rsid w:val="00AE45D3"/>
    <w:rsid w:val="00AF29E2"/>
    <w:rsid w:val="00AF7298"/>
    <w:rsid w:val="00B00026"/>
    <w:rsid w:val="00B001E7"/>
    <w:rsid w:val="00B01439"/>
    <w:rsid w:val="00B0747E"/>
    <w:rsid w:val="00B21B02"/>
    <w:rsid w:val="00B275E4"/>
    <w:rsid w:val="00B319DC"/>
    <w:rsid w:val="00B53BA2"/>
    <w:rsid w:val="00B63C59"/>
    <w:rsid w:val="00B925FE"/>
    <w:rsid w:val="00BA1422"/>
    <w:rsid w:val="00BA4EAF"/>
    <w:rsid w:val="00BA74BF"/>
    <w:rsid w:val="00BB0028"/>
    <w:rsid w:val="00BB168D"/>
    <w:rsid w:val="00BC77CB"/>
    <w:rsid w:val="00BD0657"/>
    <w:rsid w:val="00BD0989"/>
    <w:rsid w:val="00BD1483"/>
    <w:rsid w:val="00BE11DF"/>
    <w:rsid w:val="00BF081C"/>
    <w:rsid w:val="00BF1040"/>
    <w:rsid w:val="00BF255A"/>
    <w:rsid w:val="00C15FB0"/>
    <w:rsid w:val="00C24441"/>
    <w:rsid w:val="00C3730C"/>
    <w:rsid w:val="00C4193C"/>
    <w:rsid w:val="00C43057"/>
    <w:rsid w:val="00C43A84"/>
    <w:rsid w:val="00C53CF2"/>
    <w:rsid w:val="00C54084"/>
    <w:rsid w:val="00C80FAB"/>
    <w:rsid w:val="00C824E3"/>
    <w:rsid w:val="00C860CF"/>
    <w:rsid w:val="00CA0049"/>
    <w:rsid w:val="00CC74F9"/>
    <w:rsid w:val="00CC7917"/>
    <w:rsid w:val="00CE0806"/>
    <w:rsid w:val="00CE6BCA"/>
    <w:rsid w:val="00CF1D3D"/>
    <w:rsid w:val="00D1053B"/>
    <w:rsid w:val="00D13F9E"/>
    <w:rsid w:val="00D2155C"/>
    <w:rsid w:val="00D2375D"/>
    <w:rsid w:val="00D31C94"/>
    <w:rsid w:val="00D34435"/>
    <w:rsid w:val="00D47F3A"/>
    <w:rsid w:val="00D61E14"/>
    <w:rsid w:val="00D816F5"/>
    <w:rsid w:val="00D8313E"/>
    <w:rsid w:val="00D96375"/>
    <w:rsid w:val="00DA1085"/>
    <w:rsid w:val="00DB5743"/>
    <w:rsid w:val="00DC63F6"/>
    <w:rsid w:val="00DE0AD6"/>
    <w:rsid w:val="00DE52E1"/>
    <w:rsid w:val="00DF5080"/>
    <w:rsid w:val="00DF586F"/>
    <w:rsid w:val="00E02267"/>
    <w:rsid w:val="00E0230A"/>
    <w:rsid w:val="00E16AF4"/>
    <w:rsid w:val="00E208ED"/>
    <w:rsid w:val="00E303F9"/>
    <w:rsid w:val="00E53F9B"/>
    <w:rsid w:val="00E66CD4"/>
    <w:rsid w:val="00E81D73"/>
    <w:rsid w:val="00E8457C"/>
    <w:rsid w:val="00E86E22"/>
    <w:rsid w:val="00E95E7F"/>
    <w:rsid w:val="00E9730F"/>
    <w:rsid w:val="00EA0D25"/>
    <w:rsid w:val="00EA2DEE"/>
    <w:rsid w:val="00EB6081"/>
    <w:rsid w:val="00ED639F"/>
    <w:rsid w:val="00EE5E84"/>
    <w:rsid w:val="00EE6662"/>
    <w:rsid w:val="00EF2BBA"/>
    <w:rsid w:val="00F0160D"/>
    <w:rsid w:val="00F02968"/>
    <w:rsid w:val="00F05299"/>
    <w:rsid w:val="00F21F1D"/>
    <w:rsid w:val="00F26190"/>
    <w:rsid w:val="00F3006D"/>
    <w:rsid w:val="00F32FC2"/>
    <w:rsid w:val="00F365FE"/>
    <w:rsid w:val="00F50B5F"/>
    <w:rsid w:val="00F529D1"/>
    <w:rsid w:val="00F5759B"/>
    <w:rsid w:val="00F6715C"/>
    <w:rsid w:val="00F7760F"/>
    <w:rsid w:val="00F86B01"/>
    <w:rsid w:val="00F93D1B"/>
    <w:rsid w:val="00FC467A"/>
    <w:rsid w:val="00FE090E"/>
    <w:rsid w:val="00FE57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1C1497B4"/>
  <w15:docId w15:val="{2C7D360F-6679-43BA-B8B5-E1381FAE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66F4"/>
    <w:pPr>
      <w:overflowPunct w:val="0"/>
      <w:autoSpaceDE w:val="0"/>
      <w:autoSpaceDN w:val="0"/>
      <w:adjustRightInd w:val="0"/>
      <w:spacing w:after="120"/>
      <w:textAlignment w:val="baseline"/>
    </w:pPr>
    <w:rPr>
      <w:rFonts w:ascii="Arial" w:hAnsi="Arial"/>
    </w:rPr>
  </w:style>
  <w:style w:type="paragraph" w:styleId="Nadpis1">
    <w:name w:val="heading 1"/>
    <w:aliases w:val="h1"/>
    <w:basedOn w:val="Normln"/>
    <w:next w:val="Zkladntext"/>
    <w:autoRedefine/>
    <w:qFormat/>
    <w:rsid w:val="00F32FC2"/>
    <w:pPr>
      <w:numPr>
        <w:numId w:val="1"/>
      </w:numPr>
      <w:pBdr>
        <w:bottom w:val="threeDEmboss" w:sz="24" w:space="1" w:color="auto"/>
      </w:pBdr>
      <w:spacing w:before="240" w:after="60"/>
      <w:ind w:left="0" w:hanging="851"/>
      <w:outlineLvl w:val="0"/>
    </w:pPr>
    <w:rPr>
      <w:rFonts w:ascii="Arial Black" w:hAnsi="Arial Black"/>
      <w:bCs/>
      <w:kern w:val="28"/>
      <w:sz w:val="32"/>
    </w:rPr>
  </w:style>
  <w:style w:type="paragraph" w:styleId="Nadpis2">
    <w:name w:val="heading 2"/>
    <w:aliases w:val="h2,Nadpis 2 Cha"/>
    <w:basedOn w:val="Normln"/>
    <w:next w:val="Zkladntext"/>
    <w:autoRedefine/>
    <w:qFormat/>
    <w:rsid w:val="00F32FC2"/>
    <w:pPr>
      <w:numPr>
        <w:ilvl w:val="1"/>
        <w:numId w:val="1"/>
      </w:numPr>
      <w:pBdr>
        <w:bottom w:val="single" w:sz="4" w:space="1" w:color="auto"/>
      </w:pBdr>
      <w:spacing w:before="240" w:after="60"/>
      <w:ind w:left="0" w:hanging="851"/>
      <w:outlineLvl w:val="1"/>
    </w:pPr>
    <w:rPr>
      <w:rFonts w:ascii="Arial Black" w:hAnsi="Arial Black"/>
      <w:bCs/>
      <w:sz w:val="28"/>
    </w:rPr>
  </w:style>
  <w:style w:type="paragraph" w:styleId="Nadpis3">
    <w:name w:val="heading 3"/>
    <w:aliases w:val="Titul1,Kurzíva"/>
    <w:basedOn w:val="Normln"/>
    <w:next w:val="Zkladntext"/>
    <w:autoRedefine/>
    <w:qFormat/>
    <w:rsid w:val="00E303F9"/>
    <w:pPr>
      <w:numPr>
        <w:ilvl w:val="2"/>
        <w:numId w:val="1"/>
      </w:numPr>
      <w:spacing w:before="240"/>
      <w:ind w:left="1134" w:hanging="1134"/>
      <w:outlineLvl w:val="2"/>
    </w:pPr>
    <w:rPr>
      <w:b/>
      <w:iCs/>
      <w:sz w:val="26"/>
    </w:rPr>
  </w:style>
  <w:style w:type="paragraph" w:styleId="Nadpis4">
    <w:name w:val="heading 4"/>
    <w:aliases w:val="Titul2"/>
    <w:basedOn w:val="Normln"/>
    <w:next w:val="Zkladntext"/>
    <w:autoRedefine/>
    <w:qFormat/>
    <w:rsid w:val="00556B2B"/>
    <w:pPr>
      <w:keepNext/>
      <w:numPr>
        <w:ilvl w:val="3"/>
        <w:numId w:val="1"/>
      </w:numPr>
      <w:spacing w:before="240" w:after="60"/>
      <w:ind w:left="0" w:hanging="851"/>
      <w:outlineLvl w:val="3"/>
    </w:pPr>
    <w:rPr>
      <w:b/>
      <w:i/>
      <w:sz w:val="24"/>
    </w:rPr>
  </w:style>
  <w:style w:type="paragraph" w:styleId="Nadpis5">
    <w:name w:val="heading 5"/>
    <w:basedOn w:val="Normln"/>
    <w:next w:val="Zkladntext"/>
    <w:autoRedefine/>
    <w:qFormat/>
    <w:rsid w:val="00F32FC2"/>
    <w:pPr>
      <w:numPr>
        <w:ilvl w:val="4"/>
        <w:numId w:val="1"/>
      </w:numPr>
      <w:spacing w:before="240" w:after="60"/>
      <w:ind w:left="567" w:hanging="1559"/>
      <w:outlineLvl w:val="4"/>
    </w:pPr>
    <w:rPr>
      <w:b/>
      <w:bCs/>
      <w:i/>
      <w:iCs/>
      <w:sz w:val="24"/>
    </w:rPr>
  </w:style>
  <w:style w:type="paragraph" w:styleId="Nadpis6">
    <w:name w:val="heading 6"/>
    <w:basedOn w:val="Normln"/>
    <w:next w:val="Zkladntext"/>
    <w:autoRedefine/>
    <w:qFormat/>
    <w:rsid w:val="00E66CD4"/>
    <w:pPr>
      <w:numPr>
        <w:ilvl w:val="5"/>
        <w:numId w:val="1"/>
      </w:numPr>
      <w:pBdr>
        <w:bottom w:val="dashSmallGap" w:sz="6" w:space="1" w:color="auto"/>
      </w:pBdr>
      <w:spacing w:before="240" w:after="60"/>
      <w:ind w:left="567" w:hanging="1701"/>
      <w:outlineLvl w:val="5"/>
    </w:pPr>
    <w:rPr>
      <w:b/>
      <w:bCs/>
      <w:i/>
      <w:sz w:val="24"/>
    </w:rPr>
  </w:style>
  <w:style w:type="paragraph" w:styleId="Nadpis7">
    <w:name w:val="heading 7"/>
    <w:basedOn w:val="Normln"/>
    <w:next w:val="Zkladntext"/>
    <w:autoRedefine/>
    <w:qFormat/>
    <w:rsid w:val="00E66CD4"/>
    <w:pPr>
      <w:numPr>
        <w:ilvl w:val="6"/>
        <w:numId w:val="1"/>
      </w:numPr>
      <w:pBdr>
        <w:bottom w:val="dotted" w:sz="6" w:space="1" w:color="auto"/>
      </w:pBdr>
      <w:spacing w:before="240" w:after="60"/>
      <w:ind w:left="567" w:hanging="1701"/>
      <w:outlineLvl w:val="6"/>
    </w:pPr>
    <w:rPr>
      <w:b/>
      <w:bCs/>
      <w:sz w:val="22"/>
    </w:rPr>
  </w:style>
  <w:style w:type="paragraph" w:styleId="Nadpis8">
    <w:name w:val="heading 8"/>
    <w:basedOn w:val="Normln"/>
    <w:next w:val="Zkladntext"/>
    <w:autoRedefine/>
    <w:qFormat/>
    <w:rsid w:val="00E66CD4"/>
    <w:pPr>
      <w:numPr>
        <w:ilvl w:val="7"/>
        <w:numId w:val="1"/>
      </w:numPr>
      <w:pBdr>
        <w:bottom w:val="dotted" w:sz="6" w:space="1" w:color="auto"/>
      </w:pBdr>
      <w:spacing w:before="240" w:after="60"/>
      <w:ind w:left="567" w:hanging="1701"/>
      <w:outlineLvl w:val="7"/>
    </w:pPr>
    <w:rPr>
      <w:b/>
      <w:bCs/>
      <w:i/>
      <w:sz w:val="22"/>
    </w:rPr>
  </w:style>
  <w:style w:type="paragraph" w:styleId="Nadpis9">
    <w:name w:val="heading 9"/>
    <w:aliases w:val="h9,heading9"/>
    <w:basedOn w:val="Normln"/>
    <w:next w:val="Zkladntext"/>
    <w:autoRedefine/>
    <w:qFormat/>
    <w:rsid w:val="00E66CD4"/>
    <w:pPr>
      <w:numPr>
        <w:ilvl w:val="8"/>
        <w:numId w:val="1"/>
      </w:numPr>
      <w:pBdr>
        <w:bottom w:val="dotted" w:sz="6" w:space="1" w:color="auto"/>
      </w:pBdr>
      <w:spacing w:before="240" w:after="60"/>
      <w:ind w:left="567" w:hanging="1701"/>
      <w:outlineLvl w:val="8"/>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autoRedefine/>
    <w:rsid w:val="00D61E14"/>
    <w:pPr>
      <w:jc w:val="both"/>
    </w:pPr>
  </w:style>
  <w:style w:type="paragraph" w:styleId="Zpat">
    <w:name w:val="footer"/>
    <w:basedOn w:val="Normln"/>
    <w:rsid w:val="00E66CD4"/>
    <w:pPr>
      <w:pBdr>
        <w:top w:val="single" w:sz="6" w:space="1" w:color="auto"/>
      </w:pBdr>
      <w:tabs>
        <w:tab w:val="center" w:pos="4536"/>
        <w:tab w:val="right" w:pos="9072"/>
      </w:tabs>
    </w:pPr>
    <w:rPr>
      <w:i/>
      <w:sz w:val="14"/>
    </w:rPr>
  </w:style>
  <w:style w:type="paragraph" w:styleId="Seznam">
    <w:name w:val="List"/>
    <w:basedOn w:val="Normln"/>
    <w:rsid w:val="00E66CD4"/>
    <w:pPr>
      <w:ind w:left="283" w:hanging="283"/>
      <w:jc w:val="right"/>
    </w:pPr>
    <w:rPr>
      <w:b/>
    </w:rPr>
  </w:style>
  <w:style w:type="paragraph" w:styleId="Seznam2">
    <w:name w:val="List 2"/>
    <w:basedOn w:val="Seznam"/>
    <w:rsid w:val="00E66CD4"/>
    <w:pPr>
      <w:ind w:left="0" w:firstLine="0"/>
      <w:jc w:val="left"/>
    </w:pPr>
    <w:rPr>
      <w:b w:val="0"/>
    </w:rPr>
  </w:style>
  <w:style w:type="paragraph" w:styleId="Seznam3">
    <w:name w:val="List 3"/>
    <w:basedOn w:val="Normln"/>
    <w:rsid w:val="00E66CD4"/>
    <w:pPr>
      <w:ind w:left="849" w:hanging="283"/>
    </w:pPr>
  </w:style>
  <w:style w:type="paragraph" w:styleId="Seznam4">
    <w:name w:val="List 4"/>
    <w:basedOn w:val="Normln"/>
    <w:rsid w:val="00E66CD4"/>
    <w:pPr>
      <w:ind w:left="1132" w:hanging="283"/>
    </w:pPr>
  </w:style>
  <w:style w:type="paragraph" w:styleId="Seznam5">
    <w:name w:val="List 5"/>
    <w:basedOn w:val="Normln"/>
    <w:rsid w:val="00E66CD4"/>
    <w:pPr>
      <w:ind w:left="1415" w:hanging="283"/>
    </w:pPr>
  </w:style>
  <w:style w:type="paragraph" w:styleId="Seznamsodrkami">
    <w:name w:val="List Bullet"/>
    <w:basedOn w:val="Normln"/>
    <w:rsid w:val="00E66CD4"/>
    <w:pPr>
      <w:ind w:left="283" w:hanging="283"/>
    </w:pPr>
  </w:style>
  <w:style w:type="paragraph" w:styleId="Seznamsodrkami2">
    <w:name w:val="List Bullet 2"/>
    <w:basedOn w:val="Normln"/>
    <w:rsid w:val="00E66CD4"/>
    <w:pPr>
      <w:spacing w:after="0"/>
      <w:ind w:left="283" w:hanging="283"/>
    </w:pPr>
  </w:style>
  <w:style w:type="paragraph" w:styleId="Seznamsodrkami4">
    <w:name w:val="List Bullet 4"/>
    <w:basedOn w:val="Normln"/>
    <w:rsid w:val="00E66CD4"/>
    <w:pPr>
      <w:ind w:left="1132" w:hanging="283"/>
    </w:pPr>
  </w:style>
  <w:style w:type="paragraph" w:styleId="Seznamsodrkami5">
    <w:name w:val="List Bullet 5"/>
    <w:basedOn w:val="Normln"/>
    <w:rsid w:val="00E66CD4"/>
    <w:pPr>
      <w:ind w:left="1415" w:hanging="283"/>
    </w:pPr>
  </w:style>
  <w:style w:type="paragraph" w:styleId="Zhlav">
    <w:name w:val="header"/>
    <w:basedOn w:val="Normln"/>
    <w:rsid w:val="00E66CD4"/>
    <w:pPr>
      <w:pBdr>
        <w:bottom w:val="single" w:sz="6" w:space="1" w:color="auto"/>
      </w:pBdr>
      <w:tabs>
        <w:tab w:val="center" w:pos="4536"/>
        <w:tab w:val="right" w:pos="9072"/>
      </w:tabs>
    </w:pPr>
    <w:rPr>
      <w:i/>
      <w:sz w:val="14"/>
    </w:rPr>
  </w:style>
  <w:style w:type="paragraph" w:customStyle="1" w:styleId="Styl1">
    <w:name w:val="Styl1"/>
    <w:basedOn w:val="Nadpis1"/>
    <w:rsid w:val="00E66CD4"/>
    <w:pPr>
      <w:numPr>
        <w:numId w:val="0"/>
      </w:numPr>
      <w:ind w:left="708" w:hanging="708"/>
      <w:outlineLvl w:val="9"/>
    </w:pPr>
    <w:rPr>
      <w:rFonts w:ascii="Switzerland" w:hAnsi="Switzerland"/>
    </w:rPr>
  </w:style>
  <w:style w:type="paragraph" w:customStyle="1" w:styleId="Styl2">
    <w:name w:val="Styl2"/>
    <w:basedOn w:val="Nadpis1"/>
    <w:rsid w:val="00E66CD4"/>
    <w:pPr>
      <w:numPr>
        <w:numId w:val="0"/>
      </w:numPr>
      <w:ind w:left="708" w:hanging="708"/>
      <w:outlineLvl w:val="9"/>
    </w:pPr>
    <w:rPr>
      <w:rFonts w:ascii="SwitzerlandBlack" w:hAnsi="SwitzerlandBlack"/>
      <w:i/>
      <w:sz w:val="40"/>
    </w:rPr>
  </w:style>
  <w:style w:type="paragraph" w:customStyle="1" w:styleId="SOnzev">
    <w:name w:val="SO název"/>
    <w:basedOn w:val="SOslo"/>
    <w:rsid w:val="00E66CD4"/>
    <w:rPr>
      <w:b w:val="0"/>
      <w:noProof/>
    </w:rPr>
  </w:style>
  <w:style w:type="paragraph" w:customStyle="1" w:styleId="SOslo">
    <w:name w:val="SO číslo"/>
    <w:basedOn w:val="Normln"/>
    <w:rsid w:val="00E66CD4"/>
    <w:pPr>
      <w:spacing w:after="40"/>
      <w:ind w:left="283" w:hanging="283"/>
    </w:pPr>
    <w:rPr>
      <w:b/>
    </w:rPr>
  </w:style>
  <w:style w:type="paragraph" w:styleId="Obsah1">
    <w:name w:val="toc 1"/>
    <w:basedOn w:val="Normln"/>
    <w:next w:val="Normln"/>
    <w:autoRedefine/>
    <w:uiPriority w:val="39"/>
    <w:rsid w:val="00F32FC2"/>
    <w:pPr>
      <w:tabs>
        <w:tab w:val="right" w:leader="underscore" w:pos="9071"/>
      </w:tabs>
      <w:spacing w:after="0"/>
      <w:ind w:left="993" w:hanging="993"/>
    </w:pPr>
    <w:rPr>
      <w:rFonts w:ascii="Arial Black" w:hAnsi="Arial Black"/>
      <w:bCs/>
      <w:noProof/>
      <w:sz w:val="24"/>
      <w:szCs w:val="32"/>
    </w:rPr>
  </w:style>
  <w:style w:type="paragraph" w:styleId="Obsah2">
    <w:name w:val="toc 2"/>
    <w:basedOn w:val="Normln"/>
    <w:next w:val="Normln"/>
    <w:autoRedefine/>
    <w:uiPriority w:val="39"/>
    <w:rsid w:val="00F32FC2"/>
    <w:pPr>
      <w:tabs>
        <w:tab w:val="right" w:leader="underscore" w:pos="9071"/>
      </w:tabs>
      <w:spacing w:after="0"/>
      <w:ind w:left="993" w:hanging="993"/>
    </w:pPr>
    <w:rPr>
      <w:noProof/>
      <w:sz w:val="22"/>
      <w:szCs w:val="28"/>
    </w:rPr>
  </w:style>
  <w:style w:type="paragraph" w:styleId="Obsah3">
    <w:name w:val="toc 3"/>
    <w:basedOn w:val="Normln"/>
    <w:next w:val="Normln"/>
    <w:autoRedefine/>
    <w:uiPriority w:val="39"/>
    <w:rsid w:val="00E66CD4"/>
    <w:pPr>
      <w:tabs>
        <w:tab w:val="left" w:pos="993"/>
        <w:tab w:val="right" w:leader="underscore" w:pos="9071"/>
      </w:tabs>
      <w:spacing w:after="0"/>
    </w:pPr>
    <w:rPr>
      <w:i/>
      <w:noProof/>
      <w:sz w:val="22"/>
      <w:szCs w:val="26"/>
    </w:rPr>
  </w:style>
  <w:style w:type="paragraph" w:styleId="Obsah4">
    <w:name w:val="toc 4"/>
    <w:basedOn w:val="Normln"/>
    <w:next w:val="Normln"/>
    <w:autoRedefine/>
    <w:semiHidden/>
    <w:rsid w:val="00E66CD4"/>
    <w:pPr>
      <w:tabs>
        <w:tab w:val="left" w:pos="993"/>
        <w:tab w:val="right" w:leader="underscore" w:pos="9071"/>
      </w:tabs>
      <w:spacing w:after="0"/>
    </w:pPr>
    <w:rPr>
      <w:rFonts w:cs="Arial"/>
      <w:noProof/>
    </w:rPr>
  </w:style>
  <w:style w:type="paragraph" w:styleId="Obsah5">
    <w:name w:val="toc 5"/>
    <w:basedOn w:val="Normln"/>
    <w:next w:val="Normln"/>
    <w:autoRedefine/>
    <w:semiHidden/>
    <w:rsid w:val="00E66CD4"/>
    <w:pPr>
      <w:tabs>
        <w:tab w:val="left" w:pos="1276"/>
        <w:tab w:val="right" w:leader="underscore" w:pos="9071"/>
      </w:tabs>
      <w:spacing w:after="0"/>
    </w:pPr>
    <w:rPr>
      <w:rFonts w:cs="Arial"/>
      <w:i/>
      <w:iCs/>
      <w:noProof/>
    </w:rPr>
  </w:style>
  <w:style w:type="paragraph" w:styleId="Obsah6">
    <w:name w:val="toc 6"/>
    <w:basedOn w:val="Normln"/>
    <w:next w:val="Normln"/>
    <w:autoRedefine/>
    <w:semiHidden/>
    <w:rsid w:val="00E66CD4"/>
    <w:pPr>
      <w:tabs>
        <w:tab w:val="left" w:pos="1276"/>
        <w:tab w:val="right" w:leader="underscore" w:pos="9071"/>
      </w:tabs>
      <w:spacing w:after="0"/>
    </w:pPr>
    <w:rPr>
      <w:rFonts w:cs="Arial"/>
      <w:i/>
      <w:iCs/>
      <w:noProof/>
    </w:rPr>
  </w:style>
  <w:style w:type="paragraph" w:styleId="Obsah7">
    <w:name w:val="toc 7"/>
    <w:basedOn w:val="Normln"/>
    <w:next w:val="Normln"/>
    <w:autoRedefine/>
    <w:semiHidden/>
    <w:rsid w:val="00E66CD4"/>
    <w:pPr>
      <w:tabs>
        <w:tab w:val="left" w:pos="1276"/>
        <w:tab w:val="right" w:leader="underscore" w:pos="9071"/>
      </w:tabs>
      <w:spacing w:after="0"/>
    </w:pPr>
    <w:rPr>
      <w:rFonts w:cs="Arial"/>
      <w:i/>
      <w:iCs/>
      <w:noProof/>
      <w:szCs w:val="22"/>
    </w:rPr>
  </w:style>
  <w:style w:type="paragraph" w:styleId="Obsah8">
    <w:name w:val="toc 8"/>
    <w:basedOn w:val="Normln"/>
    <w:next w:val="Normln"/>
    <w:autoRedefine/>
    <w:semiHidden/>
    <w:rsid w:val="00E66CD4"/>
    <w:pPr>
      <w:tabs>
        <w:tab w:val="left" w:pos="1843"/>
        <w:tab w:val="right" w:leader="underscore" w:pos="9071"/>
      </w:tabs>
      <w:spacing w:after="0"/>
    </w:pPr>
    <w:rPr>
      <w:rFonts w:cs="Arial"/>
      <w:i/>
      <w:iCs/>
      <w:noProof/>
      <w:szCs w:val="22"/>
    </w:rPr>
  </w:style>
  <w:style w:type="paragraph" w:styleId="Obsah9">
    <w:name w:val="toc 9"/>
    <w:basedOn w:val="Normln"/>
    <w:next w:val="Normln"/>
    <w:autoRedefine/>
    <w:semiHidden/>
    <w:rsid w:val="00E66CD4"/>
    <w:pPr>
      <w:tabs>
        <w:tab w:val="left" w:pos="1843"/>
        <w:tab w:val="right" w:leader="underscore" w:pos="9071"/>
      </w:tabs>
      <w:spacing w:after="0"/>
    </w:pPr>
    <w:rPr>
      <w:rFonts w:cs="Arial"/>
      <w:i/>
      <w:iCs/>
      <w:noProof/>
      <w:sz w:val="18"/>
    </w:rPr>
  </w:style>
  <w:style w:type="paragraph" w:customStyle="1" w:styleId="Titulek1">
    <w:name w:val="Titulek 1"/>
    <w:basedOn w:val="Normln"/>
    <w:next w:val="Nadpis1"/>
    <w:rsid w:val="00E66CD4"/>
    <w:rPr>
      <w:rFonts w:ascii="SwitzerlandBlack" w:hAnsi="SwitzerlandBlack"/>
      <w:i/>
      <w:sz w:val="72"/>
    </w:rPr>
  </w:style>
  <w:style w:type="paragraph" w:customStyle="1" w:styleId="Titulek2">
    <w:name w:val="Titulek 2"/>
    <w:basedOn w:val="Normln"/>
    <w:next w:val="Normln"/>
    <w:rsid w:val="00E66CD4"/>
    <w:rPr>
      <w:rFonts w:ascii="SwitzerlandBlack" w:hAnsi="SwitzerlandBlack"/>
      <w:sz w:val="28"/>
    </w:rPr>
  </w:style>
  <w:style w:type="paragraph" w:styleId="Textpoznpodarou">
    <w:name w:val="footnote text"/>
    <w:basedOn w:val="Normln"/>
    <w:semiHidden/>
    <w:rsid w:val="00E66CD4"/>
    <w:pPr>
      <w:keepLines/>
      <w:spacing w:after="0"/>
    </w:pPr>
    <w:rPr>
      <w:sz w:val="16"/>
    </w:rPr>
  </w:style>
  <w:style w:type="character" w:styleId="Hypertextovodkaz">
    <w:name w:val="Hyperlink"/>
    <w:basedOn w:val="Standardnpsmoodstavce"/>
    <w:uiPriority w:val="99"/>
    <w:rsid w:val="00E66CD4"/>
    <w:rPr>
      <w:color w:val="0000FF"/>
      <w:u w:val="single"/>
    </w:rPr>
  </w:style>
  <w:style w:type="character" w:styleId="Sledovanodkaz">
    <w:name w:val="FollowedHyperlink"/>
    <w:basedOn w:val="Standardnpsmoodstavce"/>
    <w:rsid w:val="00E66CD4"/>
    <w:rPr>
      <w:color w:val="800080"/>
      <w:u w:val="single"/>
    </w:rPr>
  </w:style>
  <w:style w:type="paragraph" w:customStyle="1" w:styleId="Nadpiszkladn">
    <w:name w:val="Nadpis základní"/>
    <w:basedOn w:val="Zkladntext"/>
    <w:next w:val="Zkladntext"/>
    <w:autoRedefine/>
    <w:rsid w:val="00E66CD4"/>
    <w:pPr>
      <w:keepNext/>
      <w:keepLines/>
      <w:spacing w:after="0" w:line="220" w:lineRule="atLeast"/>
      <w:ind w:right="6"/>
    </w:pPr>
    <w:rPr>
      <w:spacing w:val="-10"/>
      <w:kern w:val="20"/>
      <w:sz w:val="22"/>
    </w:rPr>
  </w:style>
  <w:style w:type="paragraph" w:styleId="Textkomente">
    <w:name w:val="annotation text"/>
    <w:basedOn w:val="Zkladpoznmkypodarou"/>
    <w:link w:val="TextkomenteChar"/>
    <w:semiHidden/>
    <w:rsid w:val="00E66CD4"/>
  </w:style>
  <w:style w:type="paragraph" w:customStyle="1" w:styleId="Zkladpoznmkypodarou">
    <w:name w:val="Základ poznámky pod čarou"/>
    <w:basedOn w:val="Zkladntext"/>
    <w:link w:val="ZkladpoznmkypodarouChar"/>
    <w:rsid w:val="00E66CD4"/>
    <w:pPr>
      <w:keepLines/>
      <w:spacing w:after="0" w:line="200" w:lineRule="atLeast"/>
      <w:ind w:right="6"/>
    </w:pPr>
    <w:rPr>
      <w:sz w:val="16"/>
    </w:rPr>
  </w:style>
  <w:style w:type="paragraph" w:styleId="Zhlavzprvy">
    <w:name w:val="Message Header"/>
    <w:basedOn w:val="Zkladntext"/>
    <w:rsid w:val="00E66CD4"/>
    <w:pPr>
      <w:keepLines/>
      <w:tabs>
        <w:tab w:val="left" w:pos="1800"/>
      </w:tabs>
      <w:spacing w:after="0" w:line="220" w:lineRule="exact"/>
      <w:ind w:left="1800" w:hanging="720"/>
    </w:pPr>
    <w:rPr>
      <w:sz w:val="22"/>
    </w:rPr>
  </w:style>
  <w:style w:type="paragraph" w:styleId="Citt">
    <w:name w:val="Quote"/>
    <w:basedOn w:val="Zkladntext"/>
    <w:qFormat/>
    <w:rsid w:val="00E66CD4"/>
    <w:pPr>
      <w:keepLines/>
      <w:spacing w:after="0" w:line="220" w:lineRule="atLeast"/>
      <w:ind w:left="1200"/>
    </w:pPr>
    <w:rPr>
      <w:sz w:val="22"/>
    </w:rPr>
  </w:style>
  <w:style w:type="paragraph" w:customStyle="1" w:styleId="Poslednzkladntext">
    <w:name w:val="Poslední základní text"/>
    <w:basedOn w:val="Zkladntext"/>
    <w:rsid w:val="00E66CD4"/>
    <w:pPr>
      <w:keepNext/>
      <w:spacing w:after="0" w:line="220" w:lineRule="atLeast"/>
      <w:ind w:right="6"/>
    </w:pPr>
    <w:rPr>
      <w:sz w:val="22"/>
    </w:rPr>
  </w:style>
  <w:style w:type="paragraph" w:styleId="Zvr">
    <w:name w:val="Closing"/>
    <w:basedOn w:val="Zkladntext"/>
    <w:next w:val="PodpisNzevspolenosti"/>
    <w:rsid w:val="00E66CD4"/>
    <w:pPr>
      <w:keepNext/>
      <w:spacing w:before="240" w:after="60" w:line="220" w:lineRule="atLeast"/>
      <w:ind w:right="6"/>
    </w:pPr>
    <w:rPr>
      <w:sz w:val="22"/>
    </w:rPr>
  </w:style>
  <w:style w:type="paragraph" w:customStyle="1" w:styleId="PodpisNzevspolenosti">
    <w:name w:val="Podpis Název společnosti"/>
    <w:basedOn w:val="Podpis"/>
    <w:next w:val="Podpis-jmno"/>
    <w:rsid w:val="00E66CD4"/>
    <w:pPr>
      <w:spacing w:before="0"/>
    </w:pPr>
  </w:style>
  <w:style w:type="paragraph" w:styleId="Podpis">
    <w:name w:val="Signature"/>
    <w:basedOn w:val="Zkladntext"/>
    <w:rsid w:val="00E66CD4"/>
    <w:pPr>
      <w:keepNext/>
      <w:spacing w:before="660" w:after="0" w:line="220" w:lineRule="atLeast"/>
      <w:ind w:right="6"/>
    </w:pPr>
    <w:rPr>
      <w:sz w:val="22"/>
    </w:rPr>
  </w:style>
  <w:style w:type="paragraph" w:customStyle="1" w:styleId="Podpis-jmno">
    <w:name w:val="Podpis - jméno"/>
    <w:basedOn w:val="Podpis"/>
    <w:next w:val="Podpis-funkce"/>
    <w:rsid w:val="00E66CD4"/>
    <w:pPr>
      <w:spacing w:before="880"/>
      <w:jc w:val="left"/>
    </w:pPr>
    <w:rPr>
      <w:b/>
      <w:i/>
    </w:rPr>
  </w:style>
  <w:style w:type="paragraph" w:customStyle="1" w:styleId="Podpis-funkce">
    <w:name w:val="Podpis - funkce"/>
    <w:basedOn w:val="Podpis"/>
    <w:next w:val="Potenpsmenaodkazu"/>
    <w:rsid w:val="00E66CD4"/>
    <w:pPr>
      <w:spacing w:before="0"/>
    </w:pPr>
  </w:style>
  <w:style w:type="paragraph" w:customStyle="1" w:styleId="Potenpsmenaodkazu">
    <w:name w:val="Počáteční písmena odkazu"/>
    <w:basedOn w:val="Zkladntext"/>
    <w:next w:val="Ploha"/>
    <w:rsid w:val="00E66CD4"/>
    <w:pPr>
      <w:keepNext/>
      <w:keepLines/>
      <w:spacing w:before="220" w:after="0" w:line="220" w:lineRule="atLeast"/>
      <w:ind w:right="6"/>
    </w:pPr>
    <w:rPr>
      <w:sz w:val="22"/>
    </w:rPr>
  </w:style>
  <w:style w:type="paragraph" w:customStyle="1" w:styleId="Ploha">
    <w:name w:val="Příloha"/>
    <w:basedOn w:val="Zkladntext"/>
    <w:next w:val="KOPIE"/>
    <w:rsid w:val="00E66CD4"/>
    <w:pPr>
      <w:keepNext/>
      <w:keepLines/>
      <w:spacing w:after="880" w:line="220" w:lineRule="atLeast"/>
      <w:ind w:right="6"/>
    </w:pPr>
    <w:rPr>
      <w:sz w:val="22"/>
    </w:rPr>
  </w:style>
  <w:style w:type="paragraph" w:customStyle="1" w:styleId="KOPIE">
    <w:name w:val="KOPIE"/>
    <w:basedOn w:val="Zkladntext"/>
    <w:rsid w:val="00E66CD4"/>
    <w:pPr>
      <w:keepLines/>
      <w:spacing w:after="0" w:line="220" w:lineRule="atLeast"/>
      <w:ind w:left="1200" w:right="6" w:hanging="360"/>
    </w:pPr>
    <w:rPr>
      <w:sz w:val="22"/>
    </w:rPr>
  </w:style>
  <w:style w:type="paragraph" w:styleId="Datum">
    <w:name w:val="Date"/>
    <w:basedOn w:val="Zkladntext"/>
    <w:next w:val="Vnitnadresa"/>
    <w:rsid w:val="00E66CD4"/>
    <w:pPr>
      <w:spacing w:after="480" w:line="220" w:lineRule="atLeast"/>
      <w:ind w:right="6"/>
    </w:pPr>
    <w:rPr>
      <w:sz w:val="22"/>
    </w:rPr>
  </w:style>
  <w:style w:type="paragraph" w:customStyle="1" w:styleId="Vnitnadresa">
    <w:name w:val="Vnitřní adresa"/>
    <w:basedOn w:val="Zkladntext"/>
    <w:rsid w:val="00E66CD4"/>
    <w:pPr>
      <w:spacing w:after="0" w:line="220" w:lineRule="atLeast"/>
      <w:ind w:right="6"/>
    </w:pPr>
    <w:rPr>
      <w:sz w:val="24"/>
    </w:rPr>
  </w:style>
  <w:style w:type="paragraph" w:customStyle="1" w:styleId="Upozornn">
    <w:name w:val="Upozornění"/>
    <w:basedOn w:val="Zkladntext"/>
    <w:next w:val="Osloven"/>
    <w:rsid w:val="00E66CD4"/>
    <w:pPr>
      <w:spacing w:before="220" w:after="0" w:line="220" w:lineRule="atLeast"/>
      <w:ind w:right="6"/>
    </w:pPr>
    <w:rPr>
      <w:sz w:val="22"/>
    </w:rPr>
  </w:style>
  <w:style w:type="paragraph" w:styleId="Osloven">
    <w:name w:val="Salutation"/>
    <w:basedOn w:val="Zkladntext"/>
    <w:next w:val="Pedmt"/>
    <w:rsid w:val="00E66CD4"/>
    <w:pPr>
      <w:spacing w:before="960" w:after="360" w:line="220" w:lineRule="atLeast"/>
      <w:ind w:left="-1412" w:right="-1270" w:firstLine="1412"/>
    </w:pPr>
    <w:rPr>
      <w:b/>
      <w:sz w:val="24"/>
    </w:rPr>
  </w:style>
  <w:style w:type="paragraph" w:customStyle="1" w:styleId="Pedmt">
    <w:name w:val="Předmět"/>
    <w:basedOn w:val="Zkladntext"/>
    <w:next w:val="Zkladntext"/>
    <w:rsid w:val="00E66CD4"/>
    <w:pPr>
      <w:spacing w:after="0" w:line="220" w:lineRule="atLeast"/>
      <w:ind w:right="6"/>
    </w:pPr>
    <w:rPr>
      <w:b/>
      <w:spacing w:val="-6"/>
      <w:sz w:val="18"/>
    </w:rPr>
  </w:style>
  <w:style w:type="paragraph" w:styleId="Textvysvtlivek">
    <w:name w:val="endnote text"/>
    <w:basedOn w:val="Zkladpoznmkypodarou"/>
    <w:semiHidden/>
    <w:rsid w:val="00E66CD4"/>
  </w:style>
  <w:style w:type="paragraph" w:styleId="Adresanaoblku">
    <w:name w:val="envelope address"/>
    <w:basedOn w:val="Zkladntext"/>
    <w:rsid w:val="00E66CD4"/>
    <w:pPr>
      <w:framePr w:w="7920" w:h="1987" w:hRule="exact" w:hSpace="144" w:vSpace="144" w:wrap="around" w:hAnchor="page" w:xAlign="center" w:yAlign="bottom"/>
      <w:spacing w:after="0" w:line="220" w:lineRule="atLeast"/>
      <w:ind w:left="2880" w:right="6"/>
    </w:pPr>
    <w:rPr>
      <w:sz w:val="22"/>
    </w:rPr>
  </w:style>
  <w:style w:type="paragraph" w:styleId="Zptenadresanaoblku">
    <w:name w:val="envelope return"/>
    <w:basedOn w:val="Zkladntext"/>
    <w:rsid w:val="00E66CD4"/>
    <w:pPr>
      <w:spacing w:after="0" w:line="220" w:lineRule="atLeast"/>
      <w:ind w:right="6"/>
    </w:pPr>
    <w:rPr>
      <w:sz w:val="22"/>
    </w:rPr>
  </w:style>
  <w:style w:type="paragraph" w:customStyle="1" w:styleId="Zhlavzkladn">
    <w:name w:val="Záhlaví základní"/>
    <w:basedOn w:val="Zkladntext"/>
    <w:rsid w:val="00E66CD4"/>
    <w:pPr>
      <w:keepLines/>
      <w:tabs>
        <w:tab w:val="left" w:pos="-1080"/>
        <w:tab w:val="center" w:pos="4320"/>
        <w:tab w:val="right" w:pos="9720"/>
      </w:tabs>
      <w:spacing w:after="0" w:line="220" w:lineRule="atLeast"/>
      <w:ind w:left="-1080" w:right="-1080"/>
    </w:pPr>
    <w:rPr>
      <w:sz w:val="22"/>
    </w:rPr>
  </w:style>
  <w:style w:type="paragraph" w:styleId="Textmakra">
    <w:name w:val="macro"/>
    <w:basedOn w:val="Zkladntext"/>
    <w:semiHidden/>
    <w:rsid w:val="00E66CD4"/>
    <w:pPr>
      <w:spacing w:after="0"/>
      <w:ind w:right="6"/>
    </w:pPr>
    <w:rPr>
      <w:rFonts w:ascii="Courier New" w:hAnsi="Courier New"/>
      <w:sz w:val="22"/>
    </w:rPr>
  </w:style>
  <w:style w:type="paragraph" w:styleId="Zkladntextodsazen">
    <w:name w:val="Body Text Indent"/>
    <w:basedOn w:val="Zkladntext"/>
    <w:rsid w:val="00E66CD4"/>
    <w:pPr>
      <w:spacing w:after="0" w:line="220" w:lineRule="atLeast"/>
      <w:ind w:left="1200" w:right="6"/>
    </w:pPr>
    <w:rPr>
      <w:sz w:val="22"/>
    </w:rPr>
  </w:style>
  <w:style w:type="paragraph" w:styleId="Nadpispoznmky">
    <w:name w:val="Note Heading"/>
    <w:basedOn w:val="Normln"/>
    <w:next w:val="Normln"/>
    <w:autoRedefine/>
    <w:rsid w:val="00E66CD4"/>
  </w:style>
  <w:style w:type="paragraph" w:styleId="Zkladntextodsazen2">
    <w:name w:val="Body Text Indent 2"/>
    <w:basedOn w:val="Normln"/>
    <w:rsid w:val="00E66CD4"/>
    <w:pPr>
      <w:ind w:firstLine="426"/>
    </w:pPr>
  </w:style>
  <w:style w:type="paragraph" w:customStyle="1" w:styleId="Tabulkazkladn">
    <w:name w:val="Tabulka základní"/>
    <w:basedOn w:val="Normln"/>
    <w:rsid w:val="00BA1422"/>
    <w:pPr>
      <w:spacing w:before="60" w:after="60"/>
    </w:pPr>
    <w:rPr>
      <w:b/>
    </w:rPr>
  </w:style>
  <w:style w:type="paragraph" w:customStyle="1" w:styleId="Tabulkazhlav">
    <w:name w:val="Tabulka záhlaví"/>
    <w:basedOn w:val="Tabulkazkladn"/>
    <w:next w:val="Tabulkazkladn"/>
    <w:rsid w:val="008D6362"/>
    <w:rPr>
      <w:sz w:val="16"/>
    </w:rPr>
  </w:style>
  <w:style w:type="paragraph" w:styleId="Titulek">
    <w:name w:val="caption"/>
    <w:basedOn w:val="Obrzek"/>
    <w:next w:val="Zkladntext"/>
    <w:qFormat/>
    <w:rsid w:val="00E66CD4"/>
    <w:pPr>
      <w:spacing w:before="0"/>
    </w:pPr>
    <w:rPr>
      <w:i w:val="0"/>
      <w:sz w:val="18"/>
    </w:rPr>
  </w:style>
  <w:style w:type="paragraph" w:customStyle="1" w:styleId="Obrzek">
    <w:name w:val="Obrázek"/>
    <w:basedOn w:val="Normln"/>
    <w:next w:val="Titulek"/>
    <w:rsid w:val="00E66CD4"/>
    <w:pPr>
      <w:keepNext/>
      <w:spacing w:before="60" w:after="60"/>
    </w:pPr>
    <w:rPr>
      <w:rFonts w:cs="Arial"/>
      <w:i/>
    </w:rPr>
  </w:style>
  <w:style w:type="paragraph" w:styleId="Zkladntext2">
    <w:name w:val="Body Text 2"/>
    <w:basedOn w:val="Normln"/>
    <w:rsid w:val="00E66CD4"/>
    <w:rPr>
      <w:b/>
      <w:bCs/>
      <w:sz w:val="28"/>
    </w:rPr>
  </w:style>
  <w:style w:type="paragraph" w:customStyle="1" w:styleId="Import4">
    <w:name w:val="Import 4"/>
    <w:basedOn w:val="Normln"/>
    <w:rsid w:val="00E66CD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288"/>
      <w:textAlignment w:val="auto"/>
    </w:pPr>
    <w:rPr>
      <w:rFonts w:ascii="Courier New" w:hAnsi="Courier New"/>
      <w:sz w:val="24"/>
    </w:rPr>
  </w:style>
  <w:style w:type="paragraph" w:customStyle="1" w:styleId="Import11">
    <w:name w:val="Import 11"/>
    <w:basedOn w:val="Normln"/>
    <w:rsid w:val="00E66CD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1152"/>
      <w:textAlignment w:val="auto"/>
    </w:pPr>
    <w:rPr>
      <w:rFonts w:ascii="Courier New" w:hAnsi="Courier New"/>
      <w:sz w:val="24"/>
    </w:rPr>
  </w:style>
  <w:style w:type="paragraph" w:customStyle="1" w:styleId="Import13">
    <w:name w:val="Import 13"/>
    <w:basedOn w:val="Normln"/>
    <w:rsid w:val="00E66CD4"/>
    <w:pPr>
      <w:tabs>
        <w:tab w:val="left" w:pos="7632"/>
      </w:tabs>
      <w:suppressAutoHyphens/>
      <w:overflowPunct/>
      <w:autoSpaceDE/>
      <w:autoSpaceDN/>
      <w:adjustRightInd/>
      <w:spacing w:after="0" w:line="219" w:lineRule="auto"/>
      <w:ind w:left="3024"/>
      <w:textAlignment w:val="auto"/>
    </w:pPr>
    <w:rPr>
      <w:rFonts w:ascii="Courier New" w:hAnsi="Courier New"/>
      <w:sz w:val="24"/>
    </w:rPr>
  </w:style>
  <w:style w:type="paragraph" w:customStyle="1" w:styleId="Import14">
    <w:name w:val="Import 14"/>
    <w:basedOn w:val="Normln"/>
    <w:rsid w:val="00E66CD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after="0" w:line="219" w:lineRule="auto"/>
      <w:ind w:left="3024"/>
      <w:textAlignment w:val="auto"/>
    </w:pPr>
    <w:rPr>
      <w:rFonts w:ascii="Courier New" w:hAnsi="Courier New"/>
      <w:sz w:val="24"/>
    </w:rPr>
  </w:style>
  <w:style w:type="paragraph" w:customStyle="1" w:styleId="Import15">
    <w:name w:val="Import 15"/>
    <w:basedOn w:val="Normln"/>
    <w:rsid w:val="00E66CD4"/>
    <w:pPr>
      <w:tabs>
        <w:tab w:val="left" w:pos="7776"/>
      </w:tabs>
      <w:suppressAutoHyphens/>
      <w:overflowPunct/>
      <w:autoSpaceDE/>
      <w:autoSpaceDN/>
      <w:adjustRightInd/>
      <w:spacing w:after="0" w:line="219" w:lineRule="auto"/>
      <w:ind w:left="3168"/>
      <w:textAlignment w:val="auto"/>
    </w:pPr>
    <w:rPr>
      <w:rFonts w:ascii="Courier New" w:hAnsi="Courier New"/>
      <w:sz w:val="24"/>
    </w:rPr>
  </w:style>
  <w:style w:type="paragraph" w:customStyle="1" w:styleId="Import17">
    <w:name w:val="Import 17"/>
    <w:basedOn w:val="Normln"/>
    <w:rsid w:val="00E66CD4"/>
    <w:pPr>
      <w:tabs>
        <w:tab w:val="left" w:pos="6336"/>
      </w:tabs>
      <w:suppressAutoHyphens/>
      <w:overflowPunct/>
      <w:autoSpaceDE/>
      <w:autoSpaceDN/>
      <w:adjustRightInd/>
      <w:spacing w:after="0" w:line="219" w:lineRule="auto"/>
      <w:ind w:left="3024"/>
      <w:textAlignment w:val="auto"/>
    </w:pPr>
    <w:rPr>
      <w:rFonts w:ascii="Courier New" w:hAnsi="Courier New"/>
      <w:sz w:val="24"/>
    </w:rPr>
  </w:style>
  <w:style w:type="paragraph" w:styleId="Zkladntext3">
    <w:name w:val="Body Text 3"/>
    <w:basedOn w:val="Normln"/>
    <w:rsid w:val="00E66CD4"/>
    <w:pPr>
      <w:tabs>
        <w:tab w:val="left" w:pos="0"/>
        <w:tab w:val="left" w:pos="284"/>
        <w:tab w:val="left" w:pos="851"/>
      </w:tabs>
      <w:overflowPunct/>
      <w:autoSpaceDE/>
      <w:autoSpaceDN/>
      <w:adjustRightInd/>
      <w:spacing w:after="0"/>
      <w:jc w:val="both"/>
      <w:textAlignment w:val="auto"/>
    </w:pPr>
    <w:rPr>
      <w:rFonts w:ascii="Times New Roman" w:hAnsi="Times New Roman"/>
      <w:sz w:val="22"/>
    </w:rPr>
  </w:style>
  <w:style w:type="paragraph" w:customStyle="1" w:styleId="Import0">
    <w:name w:val="Import 0"/>
    <w:basedOn w:val="Normln"/>
    <w:rsid w:val="00E66CD4"/>
    <w:pPr>
      <w:suppressAutoHyphens/>
      <w:overflowPunct/>
      <w:autoSpaceDE/>
      <w:autoSpaceDN/>
      <w:adjustRightInd/>
      <w:spacing w:after="0" w:line="265" w:lineRule="auto"/>
      <w:textAlignment w:val="auto"/>
    </w:pPr>
    <w:rPr>
      <w:rFonts w:ascii="Courier New" w:hAnsi="Courier New"/>
      <w:sz w:val="24"/>
    </w:rPr>
  </w:style>
  <w:style w:type="paragraph" w:customStyle="1" w:styleId="Import23">
    <w:name w:val="Import 23"/>
    <w:basedOn w:val="Import0"/>
    <w:rsid w:val="00E66CD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9" w:lineRule="auto"/>
      <w:ind w:left="864"/>
    </w:pPr>
  </w:style>
  <w:style w:type="paragraph" w:customStyle="1" w:styleId="Import3">
    <w:name w:val="Import 3"/>
    <w:basedOn w:val="Import0"/>
    <w:rsid w:val="00E66CD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9" w:lineRule="auto"/>
      <w:ind w:left="288" w:firstLine="288"/>
    </w:pPr>
  </w:style>
  <w:style w:type="paragraph" w:customStyle="1" w:styleId="Normal6pt">
    <w:name w:val="Normal+6pt"/>
    <w:basedOn w:val="Normln"/>
    <w:rsid w:val="00E66CD4"/>
    <w:pPr>
      <w:overflowPunct/>
      <w:autoSpaceDE/>
      <w:autoSpaceDN/>
      <w:adjustRightInd/>
      <w:spacing w:before="120" w:after="0"/>
      <w:jc w:val="both"/>
      <w:textAlignment w:val="auto"/>
    </w:pPr>
    <w:rPr>
      <w:rFonts w:ascii="Times New Roman" w:hAnsi="Times New Roman"/>
      <w:sz w:val="22"/>
    </w:rPr>
  </w:style>
  <w:style w:type="paragraph" w:customStyle="1" w:styleId="Odstavec">
    <w:name w:val="Odstavec"/>
    <w:basedOn w:val="Normln"/>
    <w:rsid w:val="00E66CD4"/>
    <w:pPr>
      <w:overflowPunct/>
      <w:autoSpaceDE/>
      <w:autoSpaceDN/>
      <w:adjustRightInd/>
      <w:spacing w:after="0" w:line="360" w:lineRule="auto"/>
      <w:ind w:firstLine="567"/>
      <w:jc w:val="both"/>
      <w:textAlignment w:val="auto"/>
    </w:pPr>
    <w:rPr>
      <w:sz w:val="22"/>
    </w:rPr>
  </w:style>
  <w:style w:type="paragraph" w:styleId="Rozloendokumentu">
    <w:name w:val="Document Map"/>
    <w:basedOn w:val="Normln"/>
    <w:link w:val="RozloendokumentuChar"/>
    <w:rsid w:val="006E1BD8"/>
    <w:rPr>
      <w:rFonts w:ascii="Tahoma" w:hAnsi="Tahoma" w:cs="Tahoma"/>
      <w:sz w:val="16"/>
      <w:szCs w:val="16"/>
    </w:rPr>
  </w:style>
  <w:style w:type="character" w:customStyle="1" w:styleId="RozloendokumentuChar">
    <w:name w:val="Rozložení dokumentu Char"/>
    <w:basedOn w:val="Standardnpsmoodstavce"/>
    <w:link w:val="Rozloendokumentu"/>
    <w:rsid w:val="006E1BD8"/>
    <w:rPr>
      <w:rFonts w:ascii="Tahoma" w:hAnsi="Tahoma" w:cs="Tahoma"/>
      <w:sz w:val="16"/>
      <w:szCs w:val="16"/>
    </w:rPr>
  </w:style>
  <w:style w:type="paragraph" w:styleId="Textvbloku">
    <w:name w:val="Block Text"/>
    <w:basedOn w:val="Normln"/>
    <w:rsid w:val="00D31C94"/>
    <w:pPr>
      <w:ind w:left="-142" w:right="-284"/>
      <w:jc w:val="both"/>
    </w:pPr>
  </w:style>
  <w:style w:type="paragraph" w:customStyle="1" w:styleId="Normlntz">
    <w:name w:val="Normálnítz"/>
    <w:basedOn w:val="Normln"/>
    <w:rsid w:val="00586968"/>
    <w:pPr>
      <w:overflowPunct/>
      <w:autoSpaceDE/>
      <w:autoSpaceDN/>
      <w:adjustRightInd/>
      <w:spacing w:before="120" w:after="0"/>
      <w:jc w:val="both"/>
      <w:textAlignment w:val="auto"/>
    </w:pPr>
    <w:rPr>
      <w:rFonts w:ascii="PalmSprings" w:hAnsi="PalmSprings"/>
      <w:sz w:val="24"/>
      <w:szCs w:val="24"/>
    </w:rPr>
  </w:style>
  <w:style w:type="table" w:styleId="Mkatabulky">
    <w:name w:val="Table Grid"/>
    <w:basedOn w:val="Normlntabulka"/>
    <w:rsid w:val="0089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sttext1">
    <w:name w:val="Prostý text1"/>
    <w:basedOn w:val="Normln"/>
    <w:rsid w:val="006D77B2"/>
    <w:pPr>
      <w:overflowPunct/>
      <w:autoSpaceDE/>
      <w:autoSpaceDN/>
      <w:adjustRightInd/>
      <w:spacing w:after="0"/>
      <w:textAlignment w:val="auto"/>
    </w:pPr>
    <w:rPr>
      <w:rFonts w:ascii="Courier New" w:hAnsi="Courier New"/>
    </w:rPr>
  </w:style>
  <w:style w:type="paragraph" w:customStyle="1" w:styleId="Vc">
    <w:name w:val="Věc"/>
    <w:basedOn w:val="Normln"/>
    <w:rsid w:val="00084802"/>
    <w:pPr>
      <w:overflowPunct/>
      <w:autoSpaceDE/>
      <w:autoSpaceDN/>
      <w:adjustRightInd/>
      <w:spacing w:before="480" w:after="480"/>
      <w:ind w:left="540" w:hanging="540"/>
      <w:textAlignment w:val="auto"/>
    </w:pPr>
    <w:rPr>
      <w:b/>
      <w:sz w:val="24"/>
      <w:szCs w:val="24"/>
    </w:rPr>
  </w:style>
  <w:style w:type="paragraph" w:customStyle="1" w:styleId="Odstavec1">
    <w:name w:val="Odstavec 1"/>
    <w:basedOn w:val="Normln"/>
    <w:rsid w:val="00F5759B"/>
    <w:pPr>
      <w:overflowPunct/>
      <w:autoSpaceDE/>
      <w:autoSpaceDN/>
      <w:adjustRightInd/>
      <w:spacing w:after="0"/>
      <w:ind w:firstLine="284"/>
      <w:jc w:val="both"/>
      <w:textAlignment w:val="auto"/>
    </w:pPr>
    <w:rPr>
      <w:rFonts w:ascii="Times New Roman" w:hAnsi="Times New Roman"/>
      <w:sz w:val="24"/>
    </w:rPr>
  </w:style>
  <w:style w:type="paragraph" w:customStyle="1" w:styleId="Default">
    <w:name w:val="Default"/>
    <w:rsid w:val="00F5759B"/>
    <w:pPr>
      <w:autoSpaceDE w:val="0"/>
      <w:autoSpaceDN w:val="0"/>
      <w:adjustRightInd w:val="0"/>
    </w:pPr>
    <w:rPr>
      <w:color w:val="000000"/>
      <w:sz w:val="24"/>
      <w:szCs w:val="24"/>
    </w:rPr>
  </w:style>
  <w:style w:type="paragraph" w:styleId="Odstavecseseznamem">
    <w:name w:val="List Paragraph"/>
    <w:basedOn w:val="Normln"/>
    <w:uiPriority w:val="34"/>
    <w:qFormat/>
    <w:rsid w:val="00615268"/>
    <w:pPr>
      <w:ind w:left="720"/>
      <w:contextualSpacing/>
    </w:pPr>
  </w:style>
  <w:style w:type="paragraph" w:styleId="Textbubliny">
    <w:name w:val="Balloon Text"/>
    <w:basedOn w:val="Normln"/>
    <w:link w:val="TextbublinyChar"/>
    <w:rsid w:val="00507878"/>
    <w:pPr>
      <w:spacing w:after="0"/>
    </w:pPr>
    <w:rPr>
      <w:rFonts w:ascii="Tahoma" w:hAnsi="Tahoma" w:cs="Tahoma"/>
      <w:sz w:val="16"/>
      <w:szCs w:val="16"/>
    </w:rPr>
  </w:style>
  <w:style w:type="character" w:customStyle="1" w:styleId="TextbublinyChar">
    <w:name w:val="Text bubliny Char"/>
    <w:basedOn w:val="Standardnpsmoodstavce"/>
    <w:link w:val="Textbubliny"/>
    <w:rsid w:val="00507878"/>
    <w:rPr>
      <w:rFonts w:ascii="Tahoma" w:hAnsi="Tahoma" w:cs="Tahoma"/>
      <w:sz w:val="16"/>
      <w:szCs w:val="16"/>
    </w:rPr>
  </w:style>
  <w:style w:type="paragraph" w:styleId="Zkladntextodsazen3">
    <w:name w:val="Body Text Indent 3"/>
    <w:basedOn w:val="Normln"/>
    <w:link w:val="Zkladntextodsazen3Char"/>
    <w:semiHidden/>
    <w:unhideWhenUsed/>
    <w:rsid w:val="00687D7C"/>
    <w:pPr>
      <w:ind w:left="283"/>
    </w:pPr>
    <w:rPr>
      <w:sz w:val="16"/>
      <w:szCs w:val="16"/>
    </w:rPr>
  </w:style>
  <w:style w:type="character" w:customStyle="1" w:styleId="Zkladntextodsazen3Char">
    <w:name w:val="Základní text odsazený 3 Char"/>
    <w:basedOn w:val="Standardnpsmoodstavce"/>
    <w:link w:val="Zkladntextodsazen3"/>
    <w:semiHidden/>
    <w:rsid w:val="00687D7C"/>
    <w:rPr>
      <w:rFonts w:ascii="Arial" w:hAnsi="Arial"/>
      <w:sz w:val="16"/>
      <w:szCs w:val="16"/>
    </w:rPr>
  </w:style>
  <w:style w:type="character" w:styleId="Odkaznakoment">
    <w:name w:val="annotation reference"/>
    <w:basedOn w:val="Standardnpsmoodstavce"/>
    <w:semiHidden/>
    <w:unhideWhenUsed/>
    <w:rsid w:val="00282801"/>
    <w:rPr>
      <w:sz w:val="16"/>
      <w:szCs w:val="16"/>
    </w:rPr>
  </w:style>
  <w:style w:type="paragraph" w:styleId="Pedmtkomente">
    <w:name w:val="annotation subject"/>
    <w:basedOn w:val="Textkomente"/>
    <w:next w:val="Textkomente"/>
    <w:link w:val="PedmtkomenteChar"/>
    <w:semiHidden/>
    <w:unhideWhenUsed/>
    <w:rsid w:val="00282801"/>
    <w:pPr>
      <w:keepLines w:val="0"/>
      <w:spacing w:after="120" w:line="240" w:lineRule="auto"/>
      <w:ind w:right="0"/>
      <w:jc w:val="left"/>
    </w:pPr>
    <w:rPr>
      <w:b/>
      <w:bCs/>
      <w:sz w:val="20"/>
    </w:rPr>
  </w:style>
  <w:style w:type="character" w:customStyle="1" w:styleId="ZkladntextChar">
    <w:name w:val="Základní text Char"/>
    <w:basedOn w:val="Standardnpsmoodstavce"/>
    <w:link w:val="Zkladntext"/>
    <w:rsid w:val="00282801"/>
    <w:rPr>
      <w:rFonts w:ascii="Arial" w:hAnsi="Arial"/>
    </w:rPr>
  </w:style>
  <w:style w:type="character" w:customStyle="1" w:styleId="ZkladpoznmkypodarouChar">
    <w:name w:val="Základ poznámky pod čarou Char"/>
    <w:basedOn w:val="ZkladntextChar"/>
    <w:link w:val="Zkladpoznmkypodarou"/>
    <w:rsid w:val="00282801"/>
    <w:rPr>
      <w:rFonts w:ascii="Arial" w:hAnsi="Arial"/>
      <w:sz w:val="16"/>
    </w:rPr>
  </w:style>
  <w:style w:type="character" w:customStyle="1" w:styleId="TextkomenteChar">
    <w:name w:val="Text komentáře Char"/>
    <w:basedOn w:val="ZkladpoznmkypodarouChar"/>
    <w:link w:val="Textkomente"/>
    <w:semiHidden/>
    <w:rsid w:val="00282801"/>
    <w:rPr>
      <w:rFonts w:ascii="Arial" w:hAnsi="Arial"/>
      <w:sz w:val="16"/>
    </w:rPr>
  </w:style>
  <w:style w:type="character" w:customStyle="1" w:styleId="PedmtkomenteChar">
    <w:name w:val="Předmět komentáře Char"/>
    <w:basedOn w:val="TextkomenteChar"/>
    <w:link w:val="Pedmtkomente"/>
    <w:semiHidden/>
    <w:rsid w:val="00282801"/>
    <w:rPr>
      <w:rFonts w:ascii="Arial" w:hAnsi="Arial"/>
      <w:b/>
      <w:bCs/>
      <w:sz w:val="16"/>
    </w:rPr>
  </w:style>
  <w:style w:type="paragraph" w:styleId="Revize">
    <w:name w:val="Revision"/>
    <w:hidden/>
    <w:uiPriority w:val="99"/>
    <w:semiHidden/>
    <w:rsid w:val="0028280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6394">
      <w:bodyDiv w:val="1"/>
      <w:marLeft w:val="0"/>
      <w:marRight w:val="0"/>
      <w:marTop w:val="0"/>
      <w:marBottom w:val="0"/>
      <w:divBdr>
        <w:top w:val="none" w:sz="0" w:space="0" w:color="auto"/>
        <w:left w:val="none" w:sz="0" w:space="0" w:color="auto"/>
        <w:bottom w:val="none" w:sz="0" w:space="0" w:color="auto"/>
        <w:right w:val="none" w:sz="0" w:space="0" w:color="auto"/>
      </w:divBdr>
    </w:div>
    <w:div w:id="144244860">
      <w:bodyDiv w:val="1"/>
      <w:marLeft w:val="0"/>
      <w:marRight w:val="0"/>
      <w:marTop w:val="0"/>
      <w:marBottom w:val="0"/>
      <w:divBdr>
        <w:top w:val="none" w:sz="0" w:space="0" w:color="auto"/>
        <w:left w:val="none" w:sz="0" w:space="0" w:color="auto"/>
        <w:bottom w:val="none" w:sz="0" w:space="0" w:color="auto"/>
        <w:right w:val="none" w:sz="0" w:space="0" w:color="auto"/>
      </w:divBdr>
    </w:div>
    <w:div w:id="503592584">
      <w:bodyDiv w:val="1"/>
      <w:marLeft w:val="0"/>
      <w:marRight w:val="0"/>
      <w:marTop w:val="0"/>
      <w:marBottom w:val="0"/>
      <w:divBdr>
        <w:top w:val="none" w:sz="0" w:space="0" w:color="auto"/>
        <w:left w:val="none" w:sz="0" w:space="0" w:color="auto"/>
        <w:bottom w:val="none" w:sz="0" w:space="0" w:color="auto"/>
        <w:right w:val="none" w:sz="0" w:space="0" w:color="auto"/>
      </w:divBdr>
    </w:div>
    <w:div w:id="527568928">
      <w:bodyDiv w:val="1"/>
      <w:marLeft w:val="0"/>
      <w:marRight w:val="0"/>
      <w:marTop w:val="0"/>
      <w:marBottom w:val="0"/>
      <w:divBdr>
        <w:top w:val="none" w:sz="0" w:space="0" w:color="auto"/>
        <w:left w:val="none" w:sz="0" w:space="0" w:color="auto"/>
        <w:bottom w:val="none" w:sz="0" w:space="0" w:color="auto"/>
        <w:right w:val="none" w:sz="0" w:space="0" w:color="auto"/>
      </w:divBdr>
    </w:div>
    <w:div w:id="748504860">
      <w:bodyDiv w:val="1"/>
      <w:marLeft w:val="0"/>
      <w:marRight w:val="0"/>
      <w:marTop w:val="0"/>
      <w:marBottom w:val="0"/>
      <w:divBdr>
        <w:top w:val="none" w:sz="0" w:space="0" w:color="auto"/>
        <w:left w:val="none" w:sz="0" w:space="0" w:color="auto"/>
        <w:bottom w:val="none" w:sz="0" w:space="0" w:color="auto"/>
        <w:right w:val="none" w:sz="0" w:space="0" w:color="auto"/>
      </w:divBdr>
    </w:div>
    <w:div w:id="1548032545">
      <w:bodyDiv w:val="1"/>
      <w:marLeft w:val="0"/>
      <w:marRight w:val="0"/>
      <w:marTop w:val="0"/>
      <w:marBottom w:val="0"/>
      <w:divBdr>
        <w:top w:val="none" w:sz="0" w:space="0" w:color="auto"/>
        <w:left w:val="none" w:sz="0" w:space="0" w:color="auto"/>
        <w:bottom w:val="none" w:sz="0" w:space="0" w:color="auto"/>
        <w:right w:val="none" w:sz="0" w:space="0" w:color="auto"/>
      </w:divBdr>
    </w:div>
    <w:div w:id="1684353167">
      <w:bodyDiv w:val="1"/>
      <w:marLeft w:val="0"/>
      <w:marRight w:val="0"/>
      <w:marTop w:val="0"/>
      <w:marBottom w:val="0"/>
      <w:divBdr>
        <w:top w:val="none" w:sz="0" w:space="0" w:color="auto"/>
        <w:left w:val="none" w:sz="0" w:space="0" w:color="auto"/>
        <w:bottom w:val="none" w:sz="0" w:space="0" w:color="auto"/>
        <w:right w:val="none" w:sz="0" w:space="0" w:color="auto"/>
      </w:divBdr>
    </w:div>
    <w:div w:id="190002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 TargetMode="External"/><Relationship Id="rId18" Type="http://schemas.openxmlformats.org/officeDocument/2006/relationships/hyperlink" Target="mailto:kstepanek@3esystem.cz" TargetMode="External"/><Relationship Id="rId26"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hyperlink" Target="mailto:machacek@tecont.cz" TargetMode="Externa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yperlink" Target="mailto:jirimikulik@smartynet.cz" TargetMode="External"/><Relationship Id="rId25" Type="http://schemas.openxmlformats.org/officeDocument/2006/relationships/image" Target="media/image3.emf"/><Relationship Id="rId2" Type="http://schemas.openxmlformats.org/officeDocument/2006/relationships/styles" Target="styles.xml"/><Relationship Id="rId16" Type="http://schemas.openxmlformats.org/officeDocument/2006/relationships/hyperlink" Target="mailto:elektronalezinsky@seznam.cz" TargetMode="External"/><Relationship Id="rId20" Type="http://schemas.openxmlformats.org/officeDocument/2006/relationships/hyperlink" Target="mailto:info@projekcetzb.eu" TargetMode="External"/><Relationship Id="rId29"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microsoft.com/office/2011/relationships/commentsExtended" Target="commentsExtended.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kepak@psi.cz" TargetMode="External"/><Relationship Id="rId23" Type="http://schemas.openxmlformats.org/officeDocument/2006/relationships/comments" Target="comments.xml"/><Relationship Id="rId28" Type="http://schemas.openxmlformats.org/officeDocument/2006/relationships/image" Target="media/image6.emf"/><Relationship Id="rId10" Type="http://schemas.openxmlformats.org/officeDocument/2006/relationships/footer" Target="footer2.xml"/><Relationship Id="rId19" Type="http://schemas.openxmlformats.org/officeDocument/2006/relationships/hyperlink" Target="mailto:mario.privat@seznam.cz" TargetMode="Externa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zbynek.splichal@archdesign.cz," TargetMode="External"/><Relationship Id="rId22" Type="http://schemas.openxmlformats.org/officeDocument/2006/relationships/image" Target="media/image2.gif"/><Relationship Id="rId27" Type="http://schemas.openxmlformats.org/officeDocument/2006/relationships/image" Target="media/image5.emf"/><Relationship Id="rId30"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26</Pages>
  <Words>10003</Words>
  <Characters>59021</Characters>
  <Application>Microsoft Office Word</Application>
  <DocSecurity>0</DocSecurity>
  <Lines>491</Lines>
  <Paragraphs>137</Paragraphs>
  <ScaleCrop>false</ScaleCrop>
  <HeadingPairs>
    <vt:vector size="2" baseType="variant">
      <vt:variant>
        <vt:lpstr>Název</vt:lpstr>
      </vt:variant>
      <vt:variant>
        <vt:i4>1</vt:i4>
      </vt:variant>
    </vt:vector>
  </HeadingPairs>
  <TitlesOfParts>
    <vt:vector size="1" baseType="lpstr">
      <vt:lpstr>Atelier DoS, Dokoupil &amp; Stojan, v.o.s.</vt:lpstr>
    </vt:vector>
  </TitlesOfParts>
  <Company>Atelier DoS, v.o.s.</Company>
  <LinksUpToDate>false</LinksUpToDate>
  <CharactersWithSpaces>68887</CharactersWithSpaces>
  <SharedDoc>false</SharedDoc>
  <HLinks>
    <vt:vector size="138" baseType="variant">
      <vt:variant>
        <vt:i4>655486</vt:i4>
      </vt:variant>
      <vt:variant>
        <vt:i4>120</vt:i4>
      </vt:variant>
      <vt:variant>
        <vt:i4>0</vt:i4>
      </vt:variant>
      <vt:variant>
        <vt:i4>5</vt:i4>
      </vt:variant>
      <vt:variant>
        <vt:lpwstr>mailto:kstepanek@3esystem.cz</vt:lpwstr>
      </vt:variant>
      <vt:variant>
        <vt:lpwstr/>
      </vt:variant>
      <vt:variant>
        <vt:i4>2228231</vt:i4>
      </vt:variant>
      <vt:variant>
        <vt:i4>117</vt:i4>
      </vt:variant>
      <vt:variant>
        <vt:i4>0</vt:i4>
      </vt:variant>
      <vt:variant>
        <vt:i4>5</vt:i4>
      </vt:variant>
      <vt:variant>
        <vt:lpwstr>mailto:elektronalezinsky@seznam.cz</vt:lpwstr>
      </vt:variant>
      <vt:variant>
        <vt:lpwstr/>
      </vt:variant>
      <vt:variant>
        <vt:i4>6815827</vt:i4>
      </vt:variant>
      <vt:variant>
        <vt:i4>114</vt:i4>
      </vt:variant>
      <vt:variant>
        <vt:i4>0</vt:i4>
      </vt:variant>
      <vt:variant>
        <vt:i4>5</vt:i4>
      </vt:variant>
      <vt:variant>
        <vt:lpwstr>mailto:kepak@psi.cz</vt:lpwstr>
      </vt:variant>
      <vt:variant>
        <vt:lpwstr/>
      </vt:variant>
      <vt:variant>
        <vt:i4>6226042</vt:i4>
      </vt:variant>
      <vt:variant>
        <vt:i4>111</vt:i4>
      </vt:variant>
      <vt:variant>
        <vt:i4>0</vt:i4>
      </vt:variant>
      <vt:variant>
        <vt:i4>5</vt:i4>
      </vt:variant>
      <vt:variant>
        <vt:lpwstr>mailto:konseb@konseb.cz</vt:lpwstr>
      </vt:variant>
      <vt:variant>
        <vt:lpwstr/>
      </vt:variant>
      <vt:variant>
        <vt:i4>1114219</vt:i4>
      </vt:variant>
      <vt:variant>
        <vt:i4>108</vt:i4>
      </vt:variant>
      <vt:variant>
        <vt:i4>0</vt:i4>
      </vt:variant>
      <vt:variant>
        <vt:i4>5</vt:i4>
      </vt:variant>
      <vt:variant>
        <vt:lpwstr>mailto:zbynek.splichal@archdesign.cz,</vt:lpwstr>
      </vt:variant>
      <vt:variant>
        <vt:lpwstr/>
      </vt:variant>
      <vt:variant>
        <vt:i4>917603</vt:i4>
      </vt:variant>
      <vt:variant>
        <vt:i4>105</vt:i4>
      </vt:variant>
      <vt:variant>
        <vt:i4>0</vt:i4>
      </vt:variant>
      <vt:variant>
        <vt:i4>5</vt:i4>
      </vt:variant>
      <vt:variant>
        <vt:lpwstr>mailto:konarikova@rect.muni.cz</vt:lpwstr>
      </vt:variant>
      <vt:variant>
        <vt:lpwstr/>
      </vt:variant>
      <vt:variant>
        <vt:i4>1638458</vt:i4>
      </vt:variant>
      <vt:variant>
        <vt:i4>98</vt:i4>
      </vt:variant>
      <vt:variant>
        <vt:i4>0</vt:i4>
      </vt:variant>
      <vt:variant>
        <vt:i4>5</vt:i4>
      </vt:variant>
      <vt:variant>
        <vt:lpwstr/>
      </vt:variant>
      <vt:variant>
        <vt:lpwstr>_Toc329872764</vt:lpwstr>
      </vt:variant>
      <vt:variant>
        <vt:i4>1638458</vt:i4>
      </vt:variant>
      <vt:variant>
        <vt:i4>92</vt:i4>
      </vt:variant>
      <vt:variant>
        <vt:i4>0</vt:i4>
      </vt:variant>
      <vt:variant>
        <vt:i4>5</vt:i4>
      </vt:variant>
      <vt:variant>
        <vt:lpwstr/>
      </vt:variant>
      <vt:variant>
        <vt:lpwstr>_Toc329872763</vt:lpwstr>
      </vt:variant>
      <vt:variant>
        <vt:i4>1638458</vt:i4>
      </vt:variant>
      <vt:variant>
        <vt:i4>86</vt:i4>
      </vt:variant>
      <vt:variant>
        <vt:i4>0</vt:i4>
      </vt:variant>
      <vt:variant>
        <vt:i4>5</vt:i4>
      </vt:variant>
      <vt:variant>
        <vt:lpwstr/>
      </vt:variant>
      <vt:variant>
        <vt:lpwstr>_Toc329872762</vt:lpwstr>
      </vt:variant>
      <vt:variant>
        <vt:i4>1638458</vt:i4>
      </vt:variant>
      <vt:variant>
        <vt:i4>80</vt:i4>
      </vt:variant>
      <vt:variant>
        <vt:i4>0</vt:i4>
      </vt:variant>
      <vt:variant>
        <vt:i4>5</vt:i4>
      </vt:variant>
      <vt:variant>
        <vt:lpwstr/>
      </vt:variant>
      <vt:variant>
        <vt:lpwstr>_Toc329872761</vt:lpwstr>
      </vt:variant>
      <vt:variant>
        <vt:i4>1638458</vt:i4>
      </vt:variant>
      <vt:variant>
        <vt:i4>74</vt:i4>
      </vt:variant>
      <vt:variant>
        <vt:i4>0</vt:i4>
      </vt:variant>
      <vt:variant>
        <vt:i4>5</vt:i4>
      </vt:variant>
      <vt:variant>
        <vt:lpwstr/>
      </vt:variant>
      <vt:variant>
        <vt:lpwstr>_Toc329872760</vt:lpwstr>
      </vt:variant>
      <vt:variant>
        <vt:i4>1703994</vt:i4>
      </vt:variant>
      <vt:variant>
        <vt:i4>68</vt:i4>
      </vt:variant>
      <vt:variant>
        <vt:i4>0</vt:i4>
      </vt:variant>
      <vt:variant>
        <vt:i4>5</vt:i4>
      </vt:variant>
      <vt:variant>
        <vt:lpwstr/>
      </vt:variant>
      <vt:variant>
        <vt:lpwstr>_Toc329872759</vt:lpwstr>
      </vt:variant>
      <vt:variant>
        <vt:i4>1703994</vt:i4>
      </vt:variant>
      <vt:variant>
        <vt:i4>62</vt:i4>
      </vt:variant>
      <vt:variant>
        <vt:i4>0</vt:i4>
      </vt:variant>
      <vt:variant>
        <vt:i4>5</vt:i4>
      </vt:variant>
      <vt:variant>
        <vt:lpwstr/>
      </vt:variant>
      <vt:variant>
        <vt:lpwstr>_Toc329872758</vt:lpwstr>
      </vt:variant>
      <vt:variant>
        <vt:i4>1703994</vt:i4>
      </vt:variant>
      <vt:variant>
        <vt:i4>56</vt:i4>
      </vt:variant>
      <vt:variant>
        <vt:i4>0</vt:i4>
      </vt:variant>
      <vt:variant>
        <vt:i4>5</vt:i4>
      </vt:variant>
      <vt:variant>
        <vt:lpwstr/>
      </vt:variant>
      <vt:variant>
        <vt:lpwstr>_Toc329872757</vt:lpwstr>
      </vt:variant>
      <vt:variant>
        <vt:i4>1703994</vt:i4>
      </vt:variant>
      <vt:variant>
        <vt:i4>50</vt:i4>
      </vt:variant>
      <vt:variant>
        <vt:i4>0</vt:i4>
      </vt:variant>
      <vt:variant>
        <vt:i4>5</vt:i4>
      </vt:variant>
      <vt:variant>
        <vt:lpwstr/>
      </vt:variant>
      <vt:variant>
        <vt:lpwstr>_Toc329872756</vt:lpwstr>
      </vt:variant>
      <vt:variant>
        <vt:i4>1703994</vt:i4>
      </vt:variant>
      <vt:variant>
        <vt:i4>44</vt:i4>
      </vt:variant>
      <vt:variant>
        <vt:i4>0</vt:i4>
      </vt:variant>
      <vt:variant>
        <vt:i4>5</vt:i4>
      </vt:variant>
      <vt:variant>
        <vt:lpwstr/>
      </vt:variant>
      <vt:variant>
        <vt:lpwstr>_Toc329872755</vt:lpwstr>
      </vt:variant>
      <vt:variant>
        <vt:i4>1703994</vt:i4>
      </vt:variant>
      <vt:variant>
        <vt:i4>38</vt:i4>
      </vt:variant>
      <vt:variant>
        <vt:i4>0</vt:i4>
      </vt:variant>
      <vt:variant>
        <vt:i4>5</vt:i4>
      </vt:variant>
      <vt:variant>
        <vt:lpwstr/>
      </vt:variant>
      <vt:variant>
        <vt:lpwstr>_Toc329872754</vt:lpwstr>
      </vt:variant>
      <vt:variant>
        <vt:i4>1703994</vt:i4>
      </vt:variant>
      <vt:variant>
        <vt:i4>32</vt:i4>
      </vt:variant>
      <vt:variant>
        <vt:i4>0</vt:i4>
      </vt:variant>
      <vt:variant>
        <vt:i4>5</vt:i4>
      </vt:variant>
      <vt:variant>
        <vt:lpwstr/>
      </vt:variant>
      <vt:variant>
        <vt:lpwstr>_Toc329872753</vt:lpwstr>
      </vt:variant>
      <vt:variant>
        <vt:i4>1703994</vt:i4>
      </vt:variant>
      <vt:variant>
        <vt:i4>26</vt:i4>
      </vt:variant>
      <vt:variant>
        <vt:i4>0</vt:i4>
      </vt:variant>
      <vt:variant>
        <vt:i4>5</vt:i4>
      </vt:variant>
      <vt:variant>
        <vt:lpwstr/>
      </vt:variant>
      <vt:variant>
        <vt:lpwstr>_Toc329872752</vt:lpwstr>
      </vt:variant>
      <vt:variant>
        <vt:i4>1703994</vt:i4>
      </vt:variant>
      <vt:variant>
        <vt:i4>20</vt:i4>
      </vt:variant>
      <vt:variant>
        <vt:i4>0</vt:i4>
      </vt:variant>
      <vt:variant>
        <vt:i4>5</vt:i4>
      </vt:variant>
      <vt:variant>
        <vt:lpwstr/>
      </vt:variant>
      <vt:variant>
        <vt:lpwstr>_Toc329872751</vt:lpwstr>
      </vt:variant>
      <vt:variant>
        <vt:i4>1703994</vt:i4>
      </vt:variant>
      <vt:variant>
        <vt:i4>14</vt:i4>
      </vt:variant>
      <vt:variant>
        <vt:i4>0</vt:i4>
      </vt:variant>
      <vt:variant>
        <vt:i4>5</vt:i4>
      </vt:variant>
      <vt:variant>
        <vt:lpwstr/>
      </vt:variant>
      <vt:variant>
        <vt:lpwstr>_Toc329872750</vt:lpwstr>
      </vt:variant>
      <vt:variant>
        <vt:i4>1769530</vt:i4>
      </vt:variant>
      <vt:variant>
        <vt:i4>8</vt:i4>
      </vt:variant>
      <vt:variant>
        <vt:i4>0</vt:i4>
      </vt:variant>
      <vt:variant>
        <vt:i4>5</vt:i4>
      </vt:variant>
      <vt:variant>
        <vt:lpwstr/>
      </vt:variant>
      <vt:variant>
        <vt:lpwstr>_Toc329872749</vt:lpwstr>
      </vt:variant>
      <vt:variant>
        <vt:i4>1769530</vt:i4>
      </vt:variant>
      <vt:variant>
        <vt:i4>2</vt:i4>
      </vt:variant>
      <vt:variant>
        <vt:i4>0</vt:i4>
      </vt:variant>
      <vt:variant>
        <vt:i4>5</vt:i4>
      </vt:variant>
      <vt:variant>
        <vt:lpwstr/>
      </vt:variant>
      <vt:variant>
        <vt:lpwstr>_Toc329872748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DoS, Dokoupil &amp; Stojan, v.o.s.</dc:title>
  <dc:creator>Ing. Luboš Chvíla</dc:creator>
  <cp:lastModifiedBy>Türk Tomáš</cp:lastModifiedBy>
  <cp:revision>16</cp:revision>
  <cp:lastPrinted>2014-07-03T06:44:00Z</cp:lastPrinted>
  <dcterms:created xsi:type="dcterms:W3CDTF">2014-06-25T10:31:00Z</dcterms:created>
  <dcterms:modified xsi:type="dcterms:W3CDTF">2014-07-03T06:45:00Z</dcterms:modified>
</cp:coreProperties>
</file>